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87C81" w14:textId="63673B27" w:rsidR="006A2BBB" w:rsidRDefault="006A2BBB" w:rsidP="006A46D4">
      <w:pPr>
        <w:pStyle w:val="Titolo4"/>
      </w:pPr>
    </w:p>
    <w:p w14:paraId="5FC40BFA" w14:textId="18450FA7" w:rsidR="00DE2D9E" w:rsidRDefault="00DE2D9E" w:rsidP="00683542">
      <w:pPr>
        <w:pStyle w:val="Titolosommario"/>
      </w:pPr>
      <w:bookmarkStart w:id="0" w:name="_GoBack"/>
      <w:bookmarkEnd w:id="0"/>
    </w:p>
    <w:p w14:paraId="179229F9" w14:textId="6CC418CF" w:rsidR="00DE2D9E" w:rsidRDefault="00E31BC0" w:rsidP="00683542">
      <w:pPr>
        <w:pStyle w:val="Titolosommario"/>
      </w:pPr>
      <w:r w:rsidRPr="00DE2D9E">
        <w:rPr>
          <w:rFonts w:ascii="Calibri" w:eastAsia="Calibri" w:hAnsi="Calibri"/>
          <w:b w:val="0"/>
          <w:bCs w:val="0"/>
          <w:noProof/>
          <w:color w:val="auto"/>
          <w:sz w:val="22"/>
          <w:szCs w:val="22"/>
          <w:lang w:val="it-IT" w:eastAsia="it-IT"/>
        </w:rPr>
        <mc:AlternateContent>
          <mc:Choice Requires="wps">
            <w:drawing>
              <wp:anchor distT="0" distB="0" distL="114300" distR="114300" simplePos="0" relativeHeight="251659776" behindDoc="0" locked="0" layoutInCell="1" allowOverlap="1" wp14:anchorId="01696F60" wp14:editId="3A90D1B7">
                <wp:simplePos x="0" y="0"/>
                <wp:positionH relativeFrom="margin">
                  <wp:align>left</wp:align>
                </wp:positionH>
                <wp:positionV relativeFrom="page">
                  <wp:posOffset>3105150</wp:posOffset>
                </wp:positionV>
                <wp:extent cx="5760085" cy="2222500"/>
                <wp:effectExtent l="0" t="0" r="0" b="6350"/>
                <wp:wrapNone/>
                <wp:docPr id="10"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2222500"/>
                        </a:xfrm>
                        <a:prstGeom prst="rect">
                          <a:avLst/>
                        </a:prstGeom>
                        <a:solidFill>
                          <a:srgbClr val="32A3D0"/>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76135F2E" w14:textId="77777777" w:rsidR="00E31BC0" w:rsidRDefault="00E31BC0" w:rsidP="00DE2D9E">
                            <w:pPr>
                              <w:jc w:val="center"/>
                              <w:rPr>
                                <w:b/>
                                <w:bCs/>
                                <w:smallCaps/>
                                <w:color w:val="FFFFFF"/>
                                <w:sz w:val="32"/>
                                <w:szCs w:val="32"/>
                              </w:rPr>
                            </w:pPr>
                          </w:p>
                          <w:p w14:paraId="7976F1E6" w14:textId="138BD266" w:rsidR="00DE2D9E" w:rsidRDefault="00DE2D9E" w:rsidP="00DE2D9E">
                            <w:pPr>
                              <w:jc w:val="center"/>
                              <w:rPr>
                                <w:b/>
                                <w:bCs/>
                                <w:smallCaps/>
                                <w:color w:val="FFFFFF"/>
                                <w:sz w:val="32"/>
                                <w:szCs w:val="32"/>
                              </w:rPr>
                            </w:pPr>
                            <w:r w:rsidRPr="00E23A43">
                              <w:rPr>
                                <w:b/>
                                <w:bCs/>
                                <w:smallCaps/>
                                <w:color w:val="FFFFFF"/>
                                <w:sz w:val="32"/>
                                <w:szCs w:val="32"/>
                              </w:rPr>
                              <w:t xml:space="preserve">Modello di Disciplinare recante adempimenti per i Beneficiari di operazioni </w:t>
                            </w:r>
                            <w:r w:rsidRPr="00066DC6">
                              <w:rPr>
                                <w:b/>
                                <w:bCs/>
                                <w:smallCaps/>
                                <w:color w:val="FFFFFF"/>
                                <w:sz w:val="32"/>
                                <w:szCs w:val="32"/>
                              </w:rPr>
                              <w:t>(lavori servizi e forniture)</w:t>
                            </w:r>
                            <w:r w:rsidRPr="00E23A43">
                              <w:rPr>
                                <w:b/>
                                <w:bCs/>
                                <w:smallCaps/>
                                <w:color w:val="FFFFFF"/>
                                <w:sz w:val="32"/>
                                <w:szCs w:val="32"/>
                              </w:rPr>
                              <w:t xml:space="preserve"> finanziate e/o rendicontate nel PO FESR 20</w:t>
                            </w:r>
                            <w:r>
                              <w:rPr>
                                <w:b/>
                                <w:bCs/>
                                <w:smallCaps/>
                                <w:color w:val="FFFFFF"/>
                                <w:sz w:val="32"/>
                                <w:szCs w:val="32"/>
                              </w:rPr>
                              <w:t>14</w:t>
                            </w:r>
                            <w:r w:rsidRPr="00E23A43">
                              <w:rPr>
                                <w:b/>
                                <w:bCs/>
                                <w:smallCaps/>
                                <w:color w:val="FFFFFF"/>
                                <w:sz w:val="32"/>
                                <w:szCs w:val="32"/>
                              </w:rPr>
                              <w:t>-</w:t>
                            </w:r>
                            <w:r>
                              <w:rPr>
                                <w:b/>
                                <w:bCs/>
                                <w:smallCaps/>
                                <w:color w:val="FFFFFF"/>
                                <w:sz w:val="32"/>
                                <w:szCs w:val="32"/>
                              </w:rPr>
                              <w:t xml:space="preserve">2020 articolo </w:t>
                            </w:r>
                            <w:proofErr w:type="gramStart"/>
                            <w:r>
                              <w:rPr>
                                <w:b/>
                                <w:bCs/>
                                <w:smallCaps/>
                                <w:color w:val="FFFFFF"/>
                                <w:sz w:val="32"/>
                                <w:szCs w:val="32"/>
                              </w:rPr>
                              <w:t>65,  comma</w:t>
                            </w:r>
                            <w:proofErr w:type="gramEnd"/>
                            <w:r>
                              <w:rPr>
                                <w:b/>
                                <w:bCs/>
                                <w:smallCaps/>
                                <w:color w:val="FFFFFF"/>
                                <w:sz w:val="32"/>
                                <w:szCs w:val="32"/>
                              </w:rPr>
                              <w:t xml:space="preserve">  6 del Reg. UE 1303/2013</w:t>
                            </w:r>
                          </w:p>
                          <w:p w14:paraId="632B1025" w14:textId="77777777" w:rsidR="00DE2D9E" w:rsidRDefault="00DE2D9E" w:rsidP="00DE2D9E">
                            <w:pPr>
                              <w:jc w:val="center"/>
                              <w:rPr>
                                <w:b/>
                                <w:bCs/>
                                <w:smallCaps/>
                                <w:color w:val="FFFFFF"/>
                                <w:sz w:val="32"/>
                                <w:szCs w:val="32"/>
                              </w:rPr>
                            </w:pPr>
                          </w:p>
                          <w:p w14:paraId="06174492" w14:textId="77777777" w:rsidR="00DE2D9E" w:rsidRPr="0085137A" w:rsidRDefault="00DE2D9E" w:rsidP="00DE2D9E">
                            <w:pPr>
                              <w:jc w:val="center"/>
                              <w:rPr>
                                <w:b/>
                                <w:bCs/>
                                <w:smallCaps/>
                                <w:color w:val="FFFFFF"/>
                                <w:sz w:val="24"/>
                                <w:szCs w:val="24"/>
                              </w:rPr>
                            </w:pPr>
                            <w:proofErr w:type="spellStart"/>
                            <w:r w:rsidRPr="0085137A">
                              <w:rPr>
                                <w:b/>
                                <w:bCs/>
                                <w:smallCaps/>
                                <w:color w:val="FFFFFF"/>
                                <w:sz w:val="24"/>
                                <w:szCs w:val="24"/>
                              </w:rPr>
                              <w:t>Vers</w:t>
                            </w:r>
                            <w:proofErr w:type="spellEnd"/>
                            <w:r w:rsidRPr="0085137A">
                              <w:rPr>
                                <w:b/>
                                <w:bCs/>
                                <w:smallCaps/>
                                <w:color w:val="FFFFFF"/>
                                <w:sz w:val="24"/>
                                <w:szCs w:val="24"/>
                              </w:rPr>
                              <w:t>. maggio 2019</w:t>
                            </w:r>
                          </w:p>
                          <w:p w14:paraId="45AE4272" w14:textId="77777777" w:rsidR="00DE2D9E" w:rsidRDefault="00DE2D9E" w:rsidP="00DE2D9E">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1696F60" id="Rettangolo 4" o:spid="_x0000_s1026" style="position:absolute;margin-left:0;margin-top:244.5pt;width:453.55pt;height:175pt;z-index:25165977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" fillcolor="#32a3d0" stroked="f" strokeweight="2pt">
                <v:textbox>
                  <w:txbxContent>
                    <w:p w14:paraId="76135F2E" w14:textId="77777777" w:rsidR="00E31BC0" w:rsidRDefault="00E31BC0" w:rsidP="00DE2D9E">
                      <w:pPr>
                        <w:jc w:val="center"/>
                        <w:rPr>
                          <w:b/>
                          <w:bCs/>
                          <w:smallCaps/>
                          <w:color w:val="FFFFFF"/>
                          <w:sz w:val="32"/>
                          <w:szCs w:val="32"/>
                        </w:rPr>
                      </w:pPr>
                    </w:p>
                    <w:p w14:paraId="7976F1E6" w14:textId="138BD266" w:rsidR="00DE2D9E" w:rsidRDefault="00DE2D9E" w:rsidP="00DE2D9E">
                      <w:pPr>
                        <w:jc w:val="center"/>
                        <w:rPr>
                          <w:b/>
                          <w:bCs/>
                          <w:smallCaps/>
                          <w:color w:val="FFFFFF"/>
                          <w:sz w:val="32"/>
                          <w:szCs w:val="32"/>
                        </w:rPr>
                      </w:pPr>
                      <w:r w:rsidRPr="00E23A43">
                        <w:rPr>
                          <w:b/>
                          <w:bCs/>
                          <w:smallCaps/>
                          <w:color w:val="FFFFFF"/>
                          <w:sz w:val="32"/>
                          <w:szCs w:val="32"/>
                        </w:rPr>
                        <w:t xml:space="preserve">Modello di Disciplinare recante adempimenti per i Beneficiari di operazioni </w:t>
                      </w:r>
                      <w:r w:rsidRPr="00066DC6">
                        <w:rPr>
                          <w:b/>
                          <w:bCs/>
                          <w:smallCaps/>
                          <w:color w:val="FFFFFF"/>
                          <w:sz w:val="32"/>
                          <w:szCs w:val="32"/>
                        </w:rPr>
                        <w:t>(lavori servizi e forniture)</w:t>
                      </w:r>
                      <w:r w:rsidRPr="00E23A43">
                        <w:rPr>
                          <w:b/>
                          <w:bCs/>
                          <w:smallCaps/>
                          <w:color w:val="FFFFFF"/>
                          <w:sz w:val="32"/>
                          <w:szCs w:val="32"/>
                        </w:rPr>
                        <w:t xml:space="preserve"> finanziate e/o rendicontate nel PO FESR 20</w:t>
                      </w:r>
                      <w:r>
                        <w:rPr>
                          <w:b/>
                          <w:bCs/>
                          <w:smallCaps/>
                          <w:color w:val="FFFFFF"/>
                          <w:sz w:val="32"/>
                          <w:szCs w:val="32"/>
                        </w:rPr>
                        <w:t>14</w:t>
                      </w:r>
                      <w:r w:rsidRPr="00E23A43">
                        <w:rPr>
                          <w:b/>
                          <w:bCs/>
                          <w:smallCaps/>
                          <w:color w:val="FFFFFF"/>
                          <w:sz w:val="32"/>
                          <w:szCs w:val="32"/>
                        </w:rPr>
                        <w:t>-</w:t>
                      </w:r>
                      <w:r>
                        <w:rPr>
                          <w:b/>
                          <w:bCs/>
                          <w:smallCaps/>
                          <w:color w:val="FFFFFF"/>
                          <w:sz w:val="32"/>
                          <w:szCs w:val="32"/>
                        </w:rPr>
                        <w:t xml:space="preserve">2020 articolo </w:t>
                      </w:r>
                      <w:proofErr w:type="gramStart"/>
                      <w:r>
                        <w:rPr>
                          <w:b/>
                          <w:bCs/>
                          <w:smallCaps/>
                          <w:color w:val="FFFFFF"/>
                          <w:sz w:val="32"/>
                          <w:szCs w:val="32"/>
                        </w:rPr>
                        <w:t>65,  comma</w:t>
                      </w:r>
                      <w:proofErr w:type="gramEnd"/>
                      <w:r>
                        <w:rPr>
                          <w:b/>
                          <w:bCs/>
                          <w:smallCaps/>
                          <w:color w:val="FFFFFF"/>
                          <w:sz w:val="32"/>
                          <w:szCs w:val="32"/>
                        </w:rPr>
                        <w:t xml:space="preserve">  6 del Reg. UE 1303/2013</w:t>
                      </w:r>
                    </w:p>
                    <w:p w14:paraId="632B1025" w14:textId="77777777" w:rsidR="00DE2D9E" w:rsidRDefault="00DE2D9E" w:rsidP="00DE2D9E">
                      <w:pPr>
                        <w:jc w:val="center"/>
                        <w:rPr>
                          <w:b/>
                          <w:bCs/>
                          <w:smallCaps/>
                          <w:color w:val="FFFFFF"/>
                          <w:sz w:val="32"/>
                          <w:szCs w:val="32"/>
                        </w:rPr>
                      </w:pPr>
                    </w:p>
                    <w:p w14:paraId="06174492" w14:textId="77777777" w:rsidR="00DE2D9E" w:rsidRPr="0085137A" w:rsidRDefault="00DE2D9E" w:rsidP="00DE2D9E">
                      <w:pPr>
                        <w:jc w:val="center"/>
                        <w:rPr>
                          <w:b/>
                          <w:bCs/>
                          <w:smallCaps/>
                          <w:color w:val="FFFFFF"/>
                          <w:sz w:val="24"/>
                          <w:szCs w:val="24"/>
                        </w:rPr>
                      </w:pPr>
                      <w:proofErr w:type="spellStart"/>
                      <w:r w:rsidRPr="0085137A">
                        <w:rPr>
                          <w:b/>
                          <w:bCs/>
                          <w:smallCaps/>
                          <w:color w:val="FFFFFF"/>
                          <w:sz w:val="24"/>
                          <w:szCs w:val="24"/>
                        </w:rPr>
                        <w:t>Vers</w:t>
                      </w:r>
                      <w:proofErr w:type="spellEnd"/>
                      <w:r w:rsidRPr="0085137A">
                        <w:rPr>
                          <w:b/>
                          <w:bCs/>
                          <w:smallCaps/>
                          <w:color w:val="FFFFFF"/>
                          <w:sz w:val="24"/>
                          <w:szCs w:val="24"/>
                        </w:rPr>
                        <w:t>. maggio 2019</w:t>
                      </w:r>
                    </w:p>
                    <w:p w14:paraId="45AE4272" w14:textId="77777777" w:rsidR="00DE2D9E" w:rsidRDefault="00DE2D9E" w:rsidP="00DE2D9E">
                      <w:pPr>
                        <w:jc w:val="center"/>
                      </w:pPr>
                    </w:p>
                  </w:txbxContent>
                </v:textbox>
                <w10:wrap anchorx="margin" anchory="page"/>
              </v:rect>
            </w:pict>
          </mc:Fallback>
        </mc:AlternateContent>
      </w:r>
    </w:p>
    <w:p w14:paraId="6B72D7DF" w14:textId="6BD8871B" w:rsidR="00DE2D9E" w:rsidRDefault="00DE2D9E" w:rsidP="00683542">
      <w:pPr>
        <w:pStyle w:val="Titolosommario"/>
      </w:pPr>
    </w:p>
    <w:p w14:paraId="6AF69D8A" w14:textId="77777777" w:rsidR="00DE2D9E" w:rsidRDefault="00DE2D9E" w:rsidP="00683542">
      <w:pPr>
        <w:pStyle w:val="Titolosommario"/>
      </w:pPr>
    </w:p>
    <w:p w14:paraId="24612AB0" w14:textId="77777777" w:rsidR="00DE2D9E" w:rsidRDefault="00DE2D9E" w:rsidP="00683542">
      <w:pPr>
        <w:pStyle w:val="Titolosommario"/>
      </w:pPr>
    </w:p>
    <w:p w14:paraId="68B7264E" w14:textId="77777777" w:rsidR="00DE2D9E" w:rsidRDefault="00DE2D9E" w:rsidP="00683542">
      <w:pPr>
        <w:pStyle w:val="Titolosommario"/>
      </w:pPr>
    </w:p>
    <w:p w14:paraId="63FABDFD" w14:textId="77777777" w:rsidR="00DE2D9E" w:rsidRDefault="00DE2D9E" w:rsidP="00683542">
      <w:pPr>
        <w:pStyle w:val="Titolosommario"/>
      </w:pPr>
    </w:p>
    <w:p w14:paraId="2663EE61" w14:textId="77777777" w:rsidR="00DE2D9E" w:rsidRDefault="00DE2D9E" w:rsidP="00683542">
      <w:pPr>
        <w:pStyle w:val="Titolosommario"/>
      </w:pPr>
    </w:p>
    <w:p w14:paraId="00B89343" w14:textId="77777777" w:rsidR="00DE2D9E" w:rsidRDefault="00DE2D9E" w:rsidP="00683542">
      <w:pPr>
        <w:pStyle w:val="Titolosommario"/>
      </w:pPr>
    </w:p>
    <w:p w14:paraId="553CD41B" w14:textId="77777777" w:rsidR="00DE2D9E" w:rsidRDefault="00DE2D9E" w:rsidP="00683542">
      <w:pPr>
        <w:pStyle w:val="Titolosommario"/>
      </w:pPr>
    </w:p>
    <w:p w14:paraId="75C67D5E" w14:textId="77777777" w:rsidR="00DE2D9E" w:rsidRDefault="00DE2D9E" w:rsidP="00683542">
      <w:pPr>
        <w:pStyle w:val="Titolosommario"/>
      </w:pPr>
    </w:p>
    <w:p w14:paraId="3DB88411" w14:textId="77777777" w:rsidR="00DE2D9E" w:rsidRDefault="00DE2D9E" w:rsidP="00683542">
      <w:pPr>
        <w:pStyle w:val="Titolosommario"/>
      </w:pPr>
    </w:p>
    <w:p w14:paraId="6209550C" w14:textId="77777777" w:rsidR="00DE2D9E" w:rsidRDefault="00DE2D9E" w:rsidP="00683542">
      <w:pPr>
        <w:pStyle w:val="Titolosommario"/>
      </w:pPr>
    </w:p>
    <w:p w14:paraId="264E959F" w14:textId="29EAF461" w:rsidR="002A4929" w:rsidRPr="004028A6" w:rsidRDefault="0045403A" w:rsidP="00683542">
      <w:pPr>
        <w:pStyle w:val="Titolosommario"/>
        <w:rPr>
          <w:color w:val="auto"/>
        </w:rPr>
      </w:pPr>
      <w:del w:id="1" w:author="Laura Casula" w:date="2019-05-27T09:18:00Z">
        <w:r w:rsidDel="00683542">
          <w:rPr>
            <w:noProof/>
            <w:lang w:val="it-IT" w:eastAsia="it-IT"/>
          </w:rPr>
          <mc:AlternateContent>
            <mc:Choice Requires="wpg">
              <w:drawing>
                <wp:anchor distT="0" distB="0" distL="114300" distR="114300" simplePos="0" relativeHeight="251657728" behindDoc="0" locked="0" layoutInCell="1" allowOverlap="1" wp14:anchorId="5A817081" wp14:editId="35AE00A2">
                  <wp:simplePos x="0" y="0"/>
                  <wp:positionH relativeFrom="column">
                    <wp:posOffset>-11430</wp:posOffset>
                  </wp:positionH>
                  <wp:positionV relativeFrom="paragraph">
                    <wp:posOffset>1604386</wp:posOffset>
                  </wp:positionV>
                  <wp:extent cx="5760085" cy="2826008"/>
                  <wp:effectExtent l="0" t="0" r="0"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085" cy="1978450"/>
                            <a:chOff x="1395" y="5170"/>
                            <a:chExt cx="9071" cy="1620"/>
                          </a:xfrm>
                        </wpg:grpSpPr>
                        <wps:wsp>
                          <wps:cNvPr id="2" name="Rettangolo 4"/>
                          <wps:cNvSpPr>
                            <a:spLocks noChangeArrowheads="1"/>
                          </wps:cNvSpPr>
                          <wps:spPr bwMode="auto">
                            <a:xfrm>
                              <a:off x="0" y="152659"/>
                              <a:ext cx="5760085" cy="1978450"/>
                            </a:xfrm>
                            <a:prstGeom prst="rect">
                              <a:avLst/>
                            </a:prstGeom>
                            <a:solidFill>
                              <a:srgbClr val="32A3D0"/>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A83EF5" id="Group 6" o:spid="_x0000_s1026" style="position:absolute;margin-left:-.9pt;margin-top:126.35pt;width:453.55pt;height:222.5pt;z-index:251657728" coordorigin="1395,5170" coordsize="9071,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">
                  <v:rect id="Rettangolo 4" o:spid="_x0000_s1027" style="position:absolute;top:152659;width:5760085;height:1978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" fillcolor="#32a3d0" stroked="f" strokeweight="2pt"/>
                </v:group>
              </w:pict>
            </mc:Fallback>
          </mc:AlternateContent>
        </w:r>
      </w:del>
      <w:del w:id="2" w:author="Laura Casula" w:date="2019-05-27T09:19:00Z">
        <w:r w:rsidR="00BD1190" w:rsidRPr="00683542" w:rsidDel="00683542">
          <w:br w:type="page"/>
        </w:r>
      </w:del>
      <w:r w:rsidR="002A4929" w:rsidRPr="004028A6">
        <w:rPr>
          <w:color w:val="auto"/>
        </w:rPr>
        <w:t>Sommario</w:t>
      </w:r>
    </w:p>
    <w:p w14:paraId="22EFB786" w14:textId="1A8F618B" w:rsidR="00A402B2" w:rsidRDefault="002A4929">
      <w:pPr>
        <w:pStyle w:val="Sommario1"/>
        <w:rPr>
          <w:rFonts w:asciiTheme="minorHAnsi" w:eastAsiaTheme="minorEastAsia" w:hAnsiTheme="minorHAnsi" w:cstheme="minorBidi"/>
          <w:noProof/>
          <w:sz w:val="22"/>
          <w:szCs w:val="22"/>
          <w:lang w:eastAsia="it-IT"/>
        </w:rPr>
      </w:pPr>
      <w:r w:rsidRPr="004028A6">
        <w:fldChar w:fldCharType="begin"/>
      </w:r>
      <w:r w:rsidRPr="004028A6">
        <w:instrText xml:space="preserve"> TOC \o "1-3" \h \z \u </w:instrText>
      </w:r>
      <w:r w:rsidRPr="004028A6">
        <w:fldChar w:fldCharType="separate"/>
      </w:r>
      <w:hyperlink w:anchor="_Toc530131801" w:history="1">
        <w:r w:rsidR="00A402B2" w:rsidRPr="00853214">
          <w:rPr>
            <w:rStyle w:val="Collegamentoipertestuale"/>
            <w:noProof/>
          </w:rPr>
          <w:t>PREMESSA</w:t>
        </w:r>
        <w:r w:rsidR="00A402B2">
          <w:rPr>
            <w:noProof/>
            <w:webHidden/>
          </w:rPr>
          <w:tab/>
        </w:r>
        <w:r w:rsidR="00A402B2">
          <w:rPr>
            <w:noProof/>
            <w:webHidden/>
          </w:rPr>
          <w:fldChar w:fldCharType="begin"/>
        </w:r>
        <w:r w:rsidR="00A402B2">
          <w:rPr>
            <w:noProof/>
            <w:webHidden/>
          </w:rPr>
          <w:instrText xml:space="preserve"> PAGEREF _Toc530131801 \h </w:instrText>
        </w:r>
        <w:r w:rsidR="00A402B2">
          <w:rPr>
            <w:noProof/>
            <w:webHidden/>
          </w:rPr>
        </w:r>
        <w:r w:rsidR="00A402B2">
          <w:rPr>
            <w:noProof/>
            <w:webHidden/>
          </w:rPr>
          <w:fldChar w:fldCharType="separate"/>
        </w:r>
        <w:r w:rsidR="00CF355F">
          <w:rPr>
            <w:noProof/>
            <w:webHidden/>
          </w:rPr>
          <w:t>3</w:t>
        </w:r>
        <w:r w:rsidR="00A402B2">
          <w:rPr>
            <w:noProof/>
            <w:webHidden/>
          </w:rPr>
          <w:fldChar w:fldCharType="end"/>
        </w:r>
      </w:hyperlink>
    </w:p>
    <w:p w14:paraId="61605E81" w14:textId="1D1ACA82" w:rsidR="00A402B2" w:rsidRDefault="006E624E">
      <w:pPr>
        <w:pStyle w:val="Sommario3"/>
        <w:rPr>
          <w:rFonts w:asciiTheme="minorHAnsi" w:eastAsiaTheme="minorEastAsia" w:hAnsiTheme="minorHAnsi" w:cstheme="minorBidi"/>
          <w:noProof/>
          <w:sz w:val="22"/>
          <w:szCs w:val="22"/>
          <w:lang w:eastAsia="it-IT"/>
        </w:rPr>
      </w:pPr>
      <w:hyperlink w:anchor="_Toc530131802" w:history="1">
        <w:r w:rsidR="00A402B2" w:rsidRPr="00853214">
          <w:rPr>
            <w:rStyle w:val="Collegamentoipertestuale"/>
            <w:noProof/>
          </w:rPr>
          <w:t>1.</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ATTUAZIONE DELL’OPERAZIONE</w:t>
        </w:r>
        <w:r w:rsidR="00A402B2">
          <w:rPr>
            <w:noProof/>
            <w:webHidden/>
          </w:rPr>
          <w:tab/>
        </w:r>
        <w:r w:rsidR="00A402B2">
          <w:rPr>
            <w:noProof/>
            <w:webHidden/>
          </w:rPr>
          <w:fldChar w:fldCharType="begin"/>
        </w:r>
        <w:r w:rsidR="00A402B2">
          <w:rPr>
            <w:noProof/>
            <w:webHidden/>
          </w:rPr>
          <w:instrText xml:space="preserve"> PAGEREF _Toc530131802 \h </w:instrText>
        </w:r>
        <w:r w:rsidR="00A402B2">
          <w:rPr>
            <w:noProof/>
            <w:webHidden/>
          </w:rPr>
        </w:r>
        <w:r w:rsidR="00A402B2">
          <w:rPr>
            <w:noProof/>
            <w:webHidden/>
          </w:rPr>
          <w:fldChar w:fldCharType="separate"/>
        </w:r>
        <w:r w:rsidR="00CF355F">
          <w:rPr>
            <w:noProof/>
            <w:webHidden/>
          </w:rPr>
          <w:t>3</w:t>
        </w:r>
        <w:r w:rsidR="00A402B2">
          <w:rPr>
            <w:noProof/>
            <w:webHidden/>
          </w:rPr>
          <w:fldChar w:fldCharType="end"/>
        </w:r>
      </w:hyperlink>
    </w:p>
    <w:p w14:paraId="49165800" w14:textId="13BD3C3B" w:rsidR="00A402B2" w:rsidRDefault="006E624E">
      <w:pPr>
        <w:pStyle w:val="Sommario3"/>
        <w:rPr>
          <w:rFonts w:asciiTheme="minorHAnsi" w:eastAsiaTheme="minorEastAsia" w:hAnsiTheme="minorHAnsi" w:cstheme="minorBidi"/>
          <w:noProof/>
          <w:sz w:val="22"/>
          <w:szCs w:val="22"/>
          <w:lang w:eastAsia="it-IT"/>
        </w:rPr>
      </w:pPr>
      <w:hyperlink w:anchor="_Toc530131803" w:history="1">
        <w:r w:rsidR="00A402B2" w:rsidRPr="00853214">
          <w:rPr>
            <w:rStyle w:val="Collegamentoipertestuale"/>
            <w:noProof/>
          </w:rPr>
          <w:t>2.</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NOMINA DEL RUP</w:t>
        </w:r>
        <w:r w:rsidR="00A402B2">
          <w:rPr>
            <w:noProof/>
            <w:webHidden/>
          </w:rPr>
          <w:tab/>
        </w:r>
        <w:r w:rsidR="00A402B2">
          <w:rPr>
            <w:noProof/>
            <w:webHidden/>
          </w:rPr>
          <w:fldChar w:fldCharType="begin"/>
        </w:r>
        <w:r w:rsidR="00A402B2">
          <w:rPr>
            <w:noProof/>
            <w:webHidden/>
          </w:rPr>
          <w:instrText xml:space="preserve"> PAGEREF _Toc530131803 \h </w:instrText>
        </w:r>
        <w:r w:rsidR="00A402B2">
          <w:rPr>
            <w:noProof/>
            <w:webHidden/>
          </w:rPr>
        </w:r>
        <w:r w:rsidR="00A402B2">
          <w:rPr>
            <w:noProof/>
            <w:webHidden/>
          </w:rPr>
          <w:fldChar w:fldCharType="separate"/>
        </w:r>
        <w:r w:rsidR="00CF355F">
          <w:rPr>
            <w:noProof/>
            <w:webHidden/>
          </w:rPr>
          <w:t>5</w:t>
        </w:r>
        <w:r w:rsidR="00A402B2">
          <w:rPr>
            <w:noProof/>
            <w:webHidden/>
          </w:rPr>
          <w:fldChar w:fldCharType="end"/>
        </w:r>
      </w:hyperlink>
    </w:p>
    <w:p w14:paraId="793AC95E" w14:textId="1D1CDD4B" w:rsidR="00A402B2" w:rsidRDefault="006E624E">
      <w:pPr>
        <w:pStyle w:val="Sommario3"/>
        <w:rPr>
          <w:rFonts w:asciiTheme="minorHAnsi" w:eastAsiaTheme="minorEastAsia" w:hAnsiTheme="minorHAnsi" w:cstheme="minorBidi"/>
          <w:noProof/>
          <w:sz w:val="22"/>
          <w:szCs w:val="22"/>
          <w:lang w:eastAsia="it-IT"/>
        </w:rPr>
      </w:pPr>
      <w:hyperlink w:anchor="_Toc530131804" w:history="1">
        <w:r w:rsidR="00A402B2" w:rsidRPr="00853214">
          <w:rPr>
            <w:rStyle w:val="Collegamentoipertestuale"/>
            <w:noProof/>
          </w:rPr>
          <w:t>3.</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RICHIESTA DEL CUP</w:t>
        </w:r>
        <w:r w:rsidR="00A402B2">
          <w:rPr>
            <w:noProof/>
            <w:webHidden/>
          </w:rPr>
          <w:tab/>
        </w:r>
        <w:r w:rsidR="00A402B2">
          <w:rPr>
            <w:noProof/>
            <w:webHidden/>
          </w:rPr>
          <w:fldChar w:fldCharType="begin"/>
        </w:r>
        <w:r w:rsidR="00A402B2">
          <w:rPr>
            <w:noProof/>
            <w:webHidden/>
          </w:rPr>
          <w:instrText xml:space="preserve"> PAGEREF _Toc530131804 \h </w:instrText>
        </w:r>
        <w:r w:rsidR="00A402B2">
          <w:rPr>
            <w:noProof/>
            <w:webHidden/>
          </w:rPr>
        </w:r>
        <w:r w:rsidR="00A402B2">
          <w:rPr>
            <w:noProof/>
            <w:webHidden/>
          </w:rPr>
          <w:fldChar w:fldCharType="separate"/>
        </w:r>
        <w:r w:rsidR="00CF355F">
          <w:rPr>
            <w:noProof/>
            <w:webHidden/>
          </w:rPr>
          <w:t>5</w:t>
        </w:r>
        <w:r w:rsidR="00A402B2">
          <w:rPr>
            <w:noProof/>
            <w:webHidden/>
          </w:rPr>
          <w:fldChar w:fldCharType="end"/>
        </w:r>
      </w:hyperlink>
    </w:p>
    <w:p w14:paraId="5F4C2564" w14:textId="10F0C17E" w:rsidR="00A402B2" w:rsidRDefault="006E624E">
      <w:pPr>
        <w:pStyle w:val="Sommario3"/>
        <w:rPr>
          <w:rFonts w:asciiTheme="minorHAnsi" w:eastAsiaTheme="minorEastAsia" w:hAnsiTheme="minorHAnsi" w:cstheme="minorBidi"/>
          <w:noProof/>
          <w:sz w:val="22"/>
          <w:szCs w:val="22"/>
          <w:lang w:eastAsia="it-IT"/>
        </w:rPr>
      </w:pPr>
      <w:hyperlink w:anchor="_Toc530131805" w:history="1">
        <w:r w:rsidR="00A402B2" w:rsidRPr="00853214">
          <w:rPr>
            <w:rStyle w:val="Collegamentoipertestuale"/>
            <w:noProof/>
          </w:rPr>
          <w:t>4.</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ISCRIZIONE IN BILANCIO DELLE RISORSE E CONTABILITÀ</w:t>
        </w:r>
        <w:r w:rsidR="00A402B2">
          <w:rPr>
            <w:noProof/>
            <w:webHidden/>
          </w:rPr>
          <w:tab/>
        </w:r>
        <w:r w:rsidR="00A402B2">
          <w:rPr>
            <w:noProof/>
            <w:webHidden/>
          </w:rPr>
          <w:fldChar w:fldCharType="begin"/>
        </w:r>
        <w:r w:rsidR="00A402B2">
          <w:rPr>
            <w:noProof/>
            <w:webHidden/>
          </w:rPr>
          <w:instrText xml:space="preserve"> PAGEREF _Toc530131805 \h </w:instrText>
        </w:r>
        <w:r w:rsidR="00A402B2">
          <w:rPr>
            <w:noProof/>
            <w:webHidden/>
          </w:rPr>
        </w:r>
        <w:r w:rsidR="00A402B2">
          <w:rPr>
            <w:noProof/>
            <w:webHidden/>
          </w:rPr>
          <w:fldChar w:fldCharType="separate"/>
        </w:r>
        <w:r w:rsidR="00CF355F">
          <w:rPr>
            <w:noProof/>
            <w:webHidden/>
          </w:rPr>
          <w:t>5</w:t>
        </w:r>
        <w:r w:rsidR="00A402B2">
          <w:rPr>
            <w:noProof/>
            <w:webHidden/>
          </w:rPr>
          <w:fldChar w:fldCharType="end"/>
        </w:r>
      </w:hyperlink>
    </w:p>
    <w:p w14:paraId="07434C1E" w14:textId="2EBC63BC" w:rsidR="00A402B2" w:rsidRDefault="006E624E">
      <w:pPr>
        <w:pStyle w:val="Sommario3"/>
        <w:rPr>
          <w:rFonts w:asciiTheme="minorHAnsi" w:eastAsiaTheme="minorEastAsia" w:hAnsiTheme="minorHAnsi" w:cstheme="minorBidi"/>
          <w:noProof/>
          <w:sz w:val="22"/>
          <w:szCs w:val="22"/>
          <w:lang w:eastAsia="it-IT"/>
        </w:rPr>
      </w:pPr>
      <w:hyperlink w:anchor="_Toc530131806" w:history="1">
        <w:r w:rsidR="00A402B2" w:rsidRPr="00853214">
          <w:rPr>
            <w:rStyle w:val="Collegamentoipertestuale"/>
            <w:noProof/>
          </w:rPr>
          <w:t>5.</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RISPETTO DELL’AMMISSIBILITÀ DELLE SPESE</w:t>
        </w:r>
        <w:r w:rsidR="00A402B2">
          <w:rPr>
            <w:noProof/>
            <w:webHidden/>
          </w:rPr>
          <w:tab/>
        </w:r>
        <w:r w:rsidR="00A402B2">
          <w:rPr>
            <w:noProof/>
            <w:webHidden/>
          </w:rPr>
          <w:fldChar w:fldCharType="begin"/>
        </w:r>
        <w:r w:rsidR="00A402B2">
          <w:rPr>
            <w:noProof/>
            <w:webHidden/>
          </w:rPr>
          <w:instrText xml:space="preserve"> PAGEREF _Toc530131806 \h </w:instrText>
        </w:r>
        <w:r w:rsidR="00A402B2">
          <w:rPr>
            <w:noProof/>
            <w:webHidden/>
          </w:rPr>
        </w:r>
        <w:r w:rsidR="00A402B2">
          <w:rPr>
            <w:noProof/>
            <w:webHidden/>
          </w:rPr>
          <w:fldChar w:fldCharType="separate"/>
        </w:r>
        <w:r w:rsidR="00CF355F">
          <w:rPr>
            <w:noProof/>
            <w:webHidden/>
          </w:rPr>
          <w:t>5</w:t>
        </w:r>
        <w:r w:rsidR="00A402B2">
          <w:rPr>
            <w:noProof/>
            <w:webHidden/>
          </w:rPr>
          <w:fldChar w:fldCharType="end"/>
        </w:r>
      </w:hyperlink>
    </w:p>
    <w:p w14:paraId="3BCBC5C2" w14:textId="3398FC7E" w:rsidR="00A402B2" w:rsidRDefault="006E624E">
      <w:pPr>
        <w:pStyle w:val="Sommario3"/>
        <w:rPr>
          <w:rFonts w:asciiTheme="minorHAnsi" w:eastAsiaTheme="minorEastAsia" w:hAnsiTheme="minorHAnsi" w:cstheme="minorBidi"/>
          <w:noProof/>
          <w:sz w:val="22"/>
          <w:szCs w:val="22"/>
          <w:lang w:eastAsia="it-IT"/>
        </w:rPr>
      </w:pPr>
      <w:hyperlink w:anchor="_Toc530131807" w:history="1">
        <w:r w:rsidR="00A402B2" w:rsidRPr="00853214">
          <w:rPr>
            <w:rStyle w:val="Collegamentoipertestuale"/>
            <w:noProof/>
          </w:rPr>
          <w:t>6.</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PATTI DI INTEGRITÀ</w:t>
        </w:r>
        <w:r w:rsidR="00A402B2">
          <w:rPr>
            <w:noProof/>
            <w:webHidden/>
          </w:rPr>
          <w:tab/>
        </w:r>
        <w:r w:rsidR="00A402B2">
          <w:rPr>
            <w:noProof/>
            <w:webHidden/>
          </w:rPr>
          <w:fldChar w:fldCharType="begin"/>
        </w:r>
        <w:r w:rsidR="00A402B2">
          <w:rPr>
            <w:noProof/>
            <w:webHidden/>
          </w:rPr>
          <w:instrText xml:space="preserve"> PAGEREF _Toc530131807 \h </w:instrText>
        </w:r>
        <w:r w:rsidR="00A402B2">
          <w:rPr>
            <w:noProof/>
            <w:webHidden/>
          </w:rPr>
        </w:r>
        <w:r w:rsidR="00A402B2">
          <w:rPr>
            <w:noProof/>
            <w:webHidden/>
          </w:rPr>
          <w:fldChar w:fldCharType="separate"/>
        </w:r>
        <w:r w:rsidR="00CF355F">
          <w:rPr>
            <w:noProof/>
            <w:webHidden/>
          </w:rPr>
          <w:t>6</w:t>
        </w:r>
        <w:r w:rsidR="00A402B2">
          <w:rPr>
            <w:noProof/>
            <w:webHidden/>
          </w:rPr>
          <w:fldChar w:fldCharType="end"/>
        </w:r>
      </w:hyperlink>
    </w:p>
    <w:p w14:paraId="136E796C" w14:textId="2219006B" w:rsidR="00A402B2" w:rsidRDefault="006E624E">
      <w:pPr>
        <w:pStyle w:val="Sommario3"/>
        <w:rPr>
          <w:rFonts w:asciiTheme="minorHAnsi" w:eastAsiaTheme="minorEastAsia" w:hAnsiTheme="minorHAnsi" w:cstheme="minorBidi"/>
          <w:noProof/>
          <w:sz w:val="22"/>
          <w:szCs w:val="22"/>
          <w:lang w:eastAsia="it-IT"/>
        </w:rPr>
      </w:pPr>
      <w:hyperlink w:anchor="_Toc530131808" w:history="1">
        <w:r w:rsidR="00A402B2" w:rsidRPr="00853214">
          <w:rPr>
            <w:rStyle w:val="Collegamentoipertestuale"/>
            <w:noProof/>
          </w:rPr>
          <w:t>7.</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CORRETTA TENUTA DEL FASCICOLO</w:t>
        </w:r>
        <w:r w:rsidR="00A402B2">
          <w:rPr>
            <w:noProof/>
            <w:webHidden/>
          </w:rPr>
          <w:tab/>
        </w:r>
        <w:r w:rsidR="00A402B2">
          <w:rPr>
            <w:noProof/>
            <w:webHidden/>
          </w:rPr>
          <w:fldChar w:fldCharType="begin"/>
        </w:r>
        <w:r w:rsidR="00A402B2">
          <w:rPr>
            <w:noProof/>
            <w:webHidden/>
          </w:rPr>
          <w:instrText xml:space="preserve"> PAGEREF _Toc530131808 \h </w:instrText>
        </w:r>
        <w:r w:rsidR="00A402B2">
          <w:rPr>
            <w:noProof/>
            <w:webHidden/>
          </w:rPr>
        </w:r>
        <w:r w:rsidR="00A402B2">
          <w:rPr>
            <w:noProof/>
            <w:webHidden/>
          </w:rPr>
          <w:fldChar w:fldCharType="separate"/>
        </w:r>
        <w:r w:rsidR="00CF355F">
          <w:rPr>
            <w:noProof/>
            <w:webHidden/>
          </w:rPr>
          <w:t>6</w:t>
        </w:r>
        <w:r w:rsidR="00A402B2">
          <w:rPr>
            <w:noProof/>
            <w:webHidden/>
          </w:rPr>
          <w:fldChar w:fldCharType="end"/>
        </w:r>
      </w:hyperlink>
    </w:p>
    <w:p w14:paraId="1034E4D3" w14:textId="77E1BCA6" w:rsidR="00A402B2" w:rsidRDefault="006E624E">
      <w:pPr>
        <w:pStyle w:val="Sommario3"/>
        <w:rPr>
          <w:rFonts w:asciiTheme="minorHAnsi" w:eastAsiaTheme="minorEastAsia" w:hAnsiTheme="minorHAnsi" w:cstheme="minorBidi"/>
          <w:noProof/>
          <w:sz w:val="22"/>
          <w:szCs w:val="22"/>
          <w:lang w:eastAsia="it-IT"/>
        </w:rPr>
      </w:pPr>
      <w:hyperlink w:anchor="_Toc530131809" w:history="1">
        <w:r w:rsidR="00A402B2" w:rsidRPr="00853214">
          <w:rPr>
            <w:rStyle w:val="Collegamentoipertestuale"/>
            <w:noProof/>
          </w:rPr>
          <w:t>8.</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RENDICONTAZIONE E SORVEGLIANZA</w:t>
        </w:r>
        <w:r w:rsidR="00A402B2">
          <w:rPr>
            <w:noProof/>
            <w:webHidden/>
          </w:rPr>
          <w:tab/>
        </w:r>
        <w:r w:rsidR="00A402B2">
          <w:rPr>
            <w:noProof/>
            <w:webHidden/>
          </w:rPr>
          <w:fldChar w:fldCharType="begin"/>
        </w:r>
        <w:r w:rsidR="00A402B2">
          <w:rPr>
            <w:noProof/>
            <w:webHidden/>
          </w:rPr>
          <w:instrText xml:space="preserve"> PAGEREF _Toc530131809 \h </w:instrText>
        </w:r>
        <w:r w:rsidR="00A402B2">
          <w:rPr>
            <w:noProof/>
            <w:webHidden/>
          </w:rPr>
        </w:r>
        <w:r w:rsidR="00A402B2">
          <w:rPr>
            <w:noProof/>
            <w:webHidden/>
          </w:rPr>
          <w:fldChar w:fldCharType="separate"/>
        </w:r>
        <w:r w:rsidR="00CF355F">
          <w:rPr>
            <w:noProof/>
            <w:webHidden/>
          </w:rPr>
          <w:t>9</w:t>
        </w:r>
        <w:r w:rsidR="00A402B2">
          <w:rPr>
            <w:noProof/>
            <w:webHidden/>
          </w:rPr>
          <w:fldChar w:fldCharType="end"/>
        </w:r>
      </w:hyperlink>
    </w:p>
    <w:p w14:paraId="583B3C28" w14:textId="233C8833" w:rsidR="00A402B2" w:rsidRDefault="006E624E">
      <w:pPr>
        <w:pStyle w:val="Sommario3"/>
        <w:rPr>
          <w:rFonts w:asciiTheme="minorHAnsi" w:eastAsiaTheme="minorEastAsia" w:hAnsiTheme="minorHAnsi" w:cstheme="minorBidi"/>
          <w:noProof/>
          <w:sz w:val="22"/>
          <w:szCs w:val="22"/>
          <w:lang w:eastAsia="it-IT"/>
        </w:rPr>
      </w:pPr>
      <w:hyperlink w:anchor="_Toc530131810" w:history="1">
        <w:r w:rsidR="00A402B2" w:rsidRPr="00853214">
          <w:rPr>
            <w:rStyle w:val="Collegamentoipertestuale"/>
            <w:noProof/>
          </w:rPr>
          <w:t>9.</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PROCEDURE DI RICEVIMENTO, VERIFICA E CONVALIDA DELLE DOMANDE DI RIMBORSO DEI BENEFICIARI E DELLE PROCEDURE DI AUTORIZZAZIONE, ESECUZIONE E CONTABILIZZAZIONE DEI PAGAMENTI A FAVORE DEI BENEFICIARI</w:t>
        </w:r>
        <w:r w:rsidR="00A402B2">
          <w:rPr>
            <w:noProof/>
            <w:webHidden/>
          </w:rPr>
          <w:tab/>
        </w:r>
        <w:r w:rsidR="00A402B2">
          <w:rPr>
            <w:noProof/>
            <w:webHidden/>
          </w:rPr>
          <w:fldChar w:fldCharType="begin"/>
        </w:r>
        <w:r w:rsidR="00A402B2">
          <w:rPr>
            <w:noProof/>
            <w:webHidden/>
          </w:rPr>
          <w:instrText xml:space="preserve"> PAGEREF _Toc530131810 \h </w:instrText>
        </w:r>
        <w:r w:rsidR="00A402B2">
          <w:rPr>
            <w:noProof/>
            <w:webHidden/>
          </w:rPr>
        </w:r>
        <w:r w:rsidR="00A402B2">
          <w:rPr>
            <w:noProof/>
            <w:webHidden/>
          </w:rPr>
          <w:fldChar w:fldCharType="separate"/>
        </w:r>
        <w:r w:rsidR="00CF355F">
          <w:rPr>
            <w:noProof/>
            <w:webHidden/>
          </w:rPr>
          <w:t>10</w:t>
        </w:r>
        <w:r w:rsidR="00A402B2">
          <w:rPr>
            <w:noProof/>
            <w:webHidden/>
          </w:rPr>
          <w:fldChar w:fldCharType="end"/>
        </w:r>
      </w:hyperlink>
    </w:p>
    <w:p w14:paraId="737FABA3" w14:textId="4C74F53F" w:rsidR="00A402B2" w:rsidRDefault="006E624E">
      <w:pPr>
        <w:pStyle w:val="Sommario3"/>
        <w:rPr>
          <w:rFonts w:asciiTheme="minorHAnsi" w:eastAsiaTheme="minorEastAsia" w:hAnsiTheme="minorHAnsi" w:cstheme="minorBidi"/>
          <w:noProof/>
          <w:sz w:val="22"/>
          <w:szCs w:val="22"/>
          <w:lang w:eastAsia="it-IT"/>
        </w:rPr>
      </w:pPr>
      <w:hyperlink w:anchor="_Toc530131811" w:history="1">
        <w:r w:rsidR="00A402B2" w:rsidRPr="00853214">
          <w:rPr>
            <w:rStyle w:val="Collegamentoipertestuale"/>
            <w:noProof/>
          </w:rPr>
          <w:t>10.</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INFORMAZIONE E PUBBLICITÀ</w:t>
        </w:r>
        <w:r w:rsidR="00A402B2">
          <w:rPr>
            <w:noProof/>
            <w:webHidden/>
          </w:rPr>
          <w:tab/>
        </w:r>
        <w:r w:rsidR="00A402B2">
          <w:rPr>
            <w:noProof/>
            <w:webHidden/>
          </w:rPr>
          <w:fldChar w:fldCharType="begin"/>
        </w:r>
        <w:r w:rsidR="00A402B2">
          <w:rPr>
            <w:noProof/>
            <w:webHidden/>
          </w:rPr>
          <w:instrText xml:space="preserve"> PAGEREF _Toc530131811 \h </w:instrText>
        </w:r>
        <w:r w:rsidR="00A402B2">
          <w:rPr>
            <w:noProof/>
            <w:webHidden/>
          </w:rPr>
        </w:r>
        <w:r w:rsidR="00A402B2">
          <w:rPr>
            <w:noProof/>
            <w:webHidden/>
          </w:rPr>
          <w:fldChar w:fldCharType="separate"/>
        </w:r>
        <w:r w:rsidR="00CF355F">
          <w:rPr>
            <w:noProof/>
            <w:webHidden/>
          </w:rPr>
          <w:t>11</w:t>
        </w:r>
        <w:r w:rsidR="00A402B2">
          <w:rPr>
            <w:noProof/>
            <w:webHidden/>
          </w:rPr>
          <w:fldChar w:fldCharType="end"/>
        </w:r>
      </w:hyperlink>
    </w:p>
    <w:p w14:paraId="03E875A5" w14:textId="6D7A0A29" w:rsidR="00A402B2" w:rsidRDefault="006E624E">
      <w:pPr>
        <w:pStyle w:val="Sommario3"/>
        <w:rPr>
          <w:rFonts w:asciiTheme="minorHAnsi" w:eastAsiaTheme="minorEastAsia" w:hAnsiTheme="minorHAnsi" w:cstheme="minorBidi"/>
          <w:noProof/>
          <w:sz w:val="22"/>
          <w:szCs w:val="22"/>
          <w:lang w:eastAsia="it-IT"/>
        </w:rPr>
      </w:pPr>
      <w:hyperlink w:anchor="_Toc530131812" w:history="1">
        <w:r w:rsidR="00A402B2" w:rsidRPr="00853214">
          <w:rPr>
            <w:rStyle w:val="Collegamentoipertestuale"/>
            <w:noProof/>
          </w:rPr>
          <w:t>11.</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CONTROLLI</w:t>
        </w:r>
        <w:r w:rsidR="00A402B2">
          <w:rPr>
            <w:noProof/>
            <w:webHidden/>
          </w:rPr>
          <w:tab/>
        </w:r>
        <w:r w:rsidR="00A402B2">
          <w:rPr>
            <w:noProof/>
            <w:webHidden/>
          </w:rPr>
          <w:fldChar w:fldCharType="begin"/>
        </w:r>
        <w:r w:rsidR="00A402B2">
          <w:rPr>
            <w:noProof/>
            <w:webHidden/>
          </w:rPr>
          <w:instrText xml:space="preserve"> PAGEREF _Toc530131812 \h </w:instrText>
        </w:r>
        <w:r w:rsidR="00A402B2">
          <w:rPr>
            <w:noProof/>
            <w:webHidden/>
          </w:rPr>
        </w:r>
        <w:r w:rsidR="00A402B2">
          <w:rPr>
            <w:noProof/>
            <w:webHidden/>
          </w:rPr>
          <w:fldChar w:fldCharType="separate"/>
        </w:r>
        <w:r w:rsidR="00CF355F">
          <w:rPr>
            <w:noProof/>
            <w:webHidden/>
          </w:rPr>
          <w:t>11</w:t>
        </w:r>
        <w:r w:rsidR="00A402B2">
          <w:rPr>
            <w:noProof/>
            <w:webHidden/>
          </w:rPr>
          <w:fldChar w:fldCharType="end"/>
        </w:r>
      </w:hyperlink>
    </w:p>
    <w:p w14:paraId="07F5DDF0" w14:textId="4C5DBFC3" w:rsidR="00A402B2" w:rsidRDefault="006E624E">
      <w:pPr>
        <w:pStyle w:val="Sommario3"/>
        <w:rPr>
          <w:rFonts w:asciiTheme="minorHAnsi" w:eastAsiaTheme="minorEastAsia" w:hAnsiTheme="minorHAnsi" w:cstheme="minorBidi"/>
          <w:noProof/>
          <w:sz w:val="22"/>
          <w:szCs w:val="22"/>
          <w:lang w:eastAsia="it-IT"/>
        </w:rPr>
      </w:pPr>
      <w:hyperlink w:anchor="_Toc530131813" w:history="1">
        <w:r w:rsidR="00A402B2" w:rsidRPr="00853214">
          <w:rPr>
            <w:rStyle w:val="Collegamentoipertestuale"/>
            <w:noProof/>
          </w:rPr>
          <w:t>12.</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CHIUSURA DEL PROCEDIMENTO</w:t>
        </w:r>
        <w:r w:rsidR="00A402B2">
          <w:rPr>
            <w:noProof/>
            <w:webHidden/>
          </w:rPr>
          <w:tab/>
        </w:r>
        <w:r w:rsidR="00A402B2">
          <w:rPr>
            <w:noProof/>
            <w:webHidden/>
          </w:rPr>
          <w:fldChar w:fldCharType="begin"/>
        </w:r>
        <w:r w:rsidR="00A402B2">
          <w:rPr>
            <w:noProof/>
            <w:webHidden/>
          </w:rPr>
          <w:instrText xml:space="preserve"> PAGEREF _Toc530131813 \h </w:instrText>
        </w:r>
        <w:r w:rsidR="00A402B2">
          <w:rPr>
            <w:noProof/>
            <w:webHidden/>
          </w:rPr>
        </w:r>
        <w:r w:rsidR="00A402B2">
          <w:rPr>
            <w:noProof/>
            <w:webHidden/>
          </w:rPr>
          <w:fldChar w:fldCharType="separate"/>
        </w:r>
        <w:r w:rsidR="00CF355F">
          <w:rPr>
            <w:noProof/>
            <w:webHidden/>
          </w:rPr>
          <w:t>11</w:t>
        </w:r>
        <w:r w:rsidR="00A402B2">
          <w:rPr>
            <w:noProof/>
            <w:webHidden/>
          </w:rPr>
          <w:fldChar w:fldCharType="end"/>
        </w:r>
      </w:hyperlink>
    </w:p>
    <w:p w14:paraId="7E4FECFE" w14:textId="6690D0AC" w:rsidR="00A402B2" w:rsidRDefault="006E624E">
      <w:pPr>
        <w:pStyle w:val="Sommario3"/>
        <w:rPr>
          <w:rFonts w:asciiTheme="minorHAnsi" w:eastAsiaTheme="minorEastAsia" w:hAnsiTheme="minorHAnsi" w:cstheme="minorBidi"/>
          <w:noProof/>
          <w:sz w:val="22"/>
          <w:szCs w:val="22"/>
          <w:lang w:eastAsia="it-IT"/>
        </w:rPr>
      </w:pPr>
      <w:hyperlink w:anchor="_Toc530131814" w:history="1">
        <w:r w:rsidR="00A402B2" w:rsidRPr="00853214">
          <w:rPr>
            <w:rStyle w:val="Collegamentoipertestuale"/>
            <w:noProof/>
          </w:rPr>
          <w:t>13.</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 xml:space="preserve">REVOCA </w:t>
        </w:r>
        <w:r w:rsidR="00A402B2">
          <w:rPr>
            <w:noProof/>
            <w:webHidden/>
          </w:rPr>
          <w:tab/>
        </w:r>
        <w:r w:rsidR="00A402B2">
          <w:rPr>
            <w:noProof/>
            <w:webHidden/>
          </w:rPr>
          <w:fldChar w:fldCharType="begin"/>
        </w:r>
        <w:r w:rsidR="00A402B2">
          <w:rPr>
            <w:noProof/>
            <w:webHidden/>
          </w:rPr>
          <w:instrText xml:space="preserve"> PAGEREF _Toc530131814 \h </w:instrText>
        </w:r>
        <w:r w:rsidR="00A402B2">
          <w:rPr>
            <w:noProof/>
            <w:webHidden/>
          </w:rPr>
        </w:r>
        <w:r w:rsidR="00A402B2">
          <w:rPr>
            <w:noProof/>
            <w:webHidden/>
          </w:rPr>
          <w:fldChar w:fldCharType="separate"/>
        </w:r>
        <w:r w:rsidR="00CF355F">
          <w:rPr>
            <w:noProof/>
            <w:webHidden/>
          </w:rPr>
          <w:t>12</w:t>
        </w:r>
        <w:r w:rsidR="00A402B2">
          <w:rPr>
            <w:noProof/>
            <w:webHidden/>
          </w:rPr>
          <w:fldChar w:fldCharType="end"/>
        </w:r>
      </w:hyperlink>
    </w:p>
    <w:p w14:paraId="15EF244F" w14:textId="77777777" w:rsidR="002A4929" w:rsidRPr="004028A6" w:rsidRDefault="002A4929" w:rsidP="002A4929">
      <w:r w:rsidRPr="004028A6">
        <w:fldChar w:fldCharType="end"/>
      </w:r>
    </w:p>
    <w:p w14:paraId="1250B029" w14:textId="77777777" w:rsidR="002A4929" w:rsidRPr="004028A6" w:rsidRDefault="002A4929" w:rsidP="002A4929"/>
    <w:p w14:paraId="3C82D6FB" w14:textId="77777777" w:rsidR="002A4929" w:rsidRDefault="002A4929" w:rsidP="002A4929">
      <w:pPr>
        <w:pStyle w:val="Titolo1"/>
        <w:spacing w:before="120" w:after="120" w:line="320" w:lineRule="exact"/>
        <w:rPr>
          <w:color w:val="auto"/>
          <w:lang w:val="it-IT"/>
        </w:rPr>
      </w:pPr>
      <w:r>
        <w:rPr>
          <w:b w:val="0"/>
          <w:bCs w:val="0"/>
          <w:smallCaps/>
          <w:color w:val="auto"/>
          <w:sz w:val="34"/>
          <w:szCs w:val="34"/>
        </w:rPr>
        <w:br w:type="page"/>
      </w:r>
      <w:bookmarkStart w:id="3" w:name="_Toc530131801"/>
      <w:r>
        <w:rPr>
          <w:color w:val="auto"/>
          <w:lang w:val="it-IT"/>
        </w:rPr>
        <w:lastRenderedPageBreak/>
        <w:t>PREMESSA</w:t>
      </w:r>
      <w:bookmarkEnd w:id="3"/>
    </w:p>
    <w:p w14:paraId="027E3CF8" w14:textId="4022586F" w:rsidR="002A4929" w:rsidRPr="00871FCC" w:rsidRDefault="002A4929" w:rsidP="002A4929">
      <w:pPr>
        <w:spacing w:before="120" w:after="120" w:line="320" w:lineRule="atLeast"/>
        <w:jc w:val="both"/>
      </w:pPr>
      <w:r>
        <w:t>Il presente documento</w:t>
      </w:r>
      <w:r w:rsidRPr="00871FCC">
        <w:t xml:space="preserve"> si inserisce nel vigente quadro normativo comunitario relativo al Fondo Europeo di Sviluppo Regionale per il periodo di programmazione 2014-2020, in continuità con </w:t>
      </w:r>
      <w:r>
        <w:t xml:space="preserve">il precedente periodo 2007-2013 e ha la finalità di </w:t>
      </w:r>
      <w:r w:rsidRPr="005C6FD3">
        <w:t>garantire che il beneficiario disponga di un documento contenente le condizioni per il sostegno</w:t>
      </w:r>
      <w:r>
        <w:t xml:space="preserve"> relative a ciascuna operazione, conformemente a quanto disposto dall’articolo 125 comma 3 lettera c) del Reg.</w:t>
      </w:r>
      <w:r w:rsidR="00C0302D">
        <w:t xml:space="preserve"> UE</w:t>
      </w:r>
      <w:r>
        <w:t xml:space="preserve"> 1303/2013.</w:t>
      </w:r>
    </w:p>
    <w:p w14:paraId="3FF5AB25" w14:textId="77777777" w:rsidR="002A4929" w:rsidRPr="004028A6" w:rsidRDefault="002A4929" w:rsidP="002A4929">
      <w:pPr>
        <w:pStyle w:val="Titolo3"/>
        <w:spacing w:before="120" w:after="120" w:line="320" w:lineRule="atLeast"/>
        <w:ind w:left="425" w:hanging="425"/>
        <w:rPr>
          <w:color w:val="auto"/>
        </w:rPr>
      </w:pPr>
      <w:bookmarkStart w:id="4" w:name="_Toc530131802"/>
      <w:r w:rsidRPr="004028A6">
        <w:rPr>
          <w:color w:val="auto"/>
        </w:rPr>
        <w:t>ATTUAZIONE DELL’OPERAZIONE</w:t>
      </w:r>
      <w:bookmarkEnd w:id="4"/>
    </w:p>
    <w:p w14:paraId="4EB374FF" w14:textId="77777777" w:rsidR="002A4929" w:rsidRPr="004028A6" w:rsidRDefault="002A4929" w:rsidP="002A4929">
      <w:pPr>
        <w:spacing w:before="120" w:after="120" w:line="320" w:lineRule="atLeast"/>
        <w:jc w:val="both"/>
      </w:pPr>
      <w:r w:rsidRPr="004028A6">
        <w:t>Nell’attuazione dell’operazione di propria competenza</w:t>
      </w:r>
      <w:r>
        <w:t>,</w:t>
      </w:r>
      <w:r w:rsidRPr="004028A6">
        <w:t xml:space="preserve"> il Beneficiario è tenuto: </w:t>
      </w:r>
    </w:p>
    <w:p w14:paraId="559C4136" w14:textId="77777777" w:rsidR="002A4929" w:rsidRPr="004028A6" w:rsidRDefault="002A4929" w:rsidP="002A4929">
      <w:pPr>
        <w:numPr>
          <w:ilvl w:val="0"/>
          <w:numId w:val="23"/>
        </w:numPr>
        <w:spacing w:before="120" w:after="120" w:line="320" w:lineRule="atLeast"/>
        <w:jc w:val="both"/>
      </w:pPr>
      <w:r>
        <w:t xml:space="preserve">ad </w:t>
      </w:r>
      <w:r w:rsidRPr="004028A6">
        <w:t>assumere tutte le responsabilità di stazione appaltante nel rispetto della normativa comunitaria, nazionale e regionale, e in materia di appalti pubblici, ambiente, pari opportunità, con particolare riferimento a:</w:t>
      </w:r>
    </w:p>
    <w:p w14:paraId="667EA801" w14:textId="77777777" w:rsidR="002A4929" w:rsidRDefault="002A4929" w:rsidP="002A4929">
      <w:pPr>
        <w:numPr>
          <w:ilvl w:val="0"/>
          <w:numId w:val="16"/>
        </w:numPr>
        <w:spacing w:before="120" w:after="120" w:line="320" w:lineRule="atLeast"/>
        <w:jc w:val="both"/>
      </w:pPr>
      <w:r w:rsidRPr="00D82099">
        <w:t>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w:t>
      </w:r>
      <w:r>
        <w:t>;</w:t>
      </w:r>
    </w:p>
    <w:p w14:paraId="24002414" w14:textId="77777777" w:rsidR="002A4929" w:rsidRDefault="002A4929" w:rsidP="002A4929">
      <w:pPr>
        <w:numPr>
          <w:ilvl w:val="0"/>
          <w:numId w:val="16"/>
        </w:numPr>
        <w:spacing w:before="120" w:after="120" w:line="320" w:lineRule="atLeast"/>
        <w:jc w:val="both"/>
      </w:pPr>
      <w:r w:rsidRPr="00871FCC">
        <w:t xml:space="preserve">Regolamento (UE) n. 1303/2013 del Parlamento europeo e del </w:t>
      </w:r>
      <w:r>
        <w:t>Consiglio, del 17 dicembre 2013</w:t>
      </w:r>
      <w:r w:rsidRPr="00871FCC">
        <w:t>,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r>
        <w:t>;</w:t>
      </w:r>
    </w:p>
    <w:p w14:paraId="3474D474" w14:textId="0E5A7D6E" w:rsidR="002A4929" w:rsidRDefault="002A4929" w:rsidP="002A4929">
      <w:pPr>
        <w:numPr>
          <w:ilvl w:val="0"/>
          <w:numId w:val="16"/>
        </w:numPr>
        <w:spacing w:before="120" w:after="120" w:line="320" w:lineRule="atLeast"/>
        <w:jc w:val="both"/>
      </w:pPr>
      <w:r w:rsidRPr="00963C1E">
        <w:t>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r>
        <w:t>;</w:t>
      </w:r>
    </w:p>
    <w:p w14:paraId="01074108" w14:textId="408A8F12" w:rsidR="003E7AE6" w:rsidRDefault="003E7AE6" w:rsidP="002A4929">
      <w:pPr>
        <w:numPr>
          <w:ilvl w:val="0"/>
          <w:numId w:val="16"/>
        </w:numPr>
        <w:spacing w:before="120" w:after="120" w:line="320" w:lineRule="atLeast"/>
        <w:jc w:val="both"/>
      </w:pPr>
      <w:r w:rsidRPr="003E7AE6">
        <w:t xml:space="preserve">Regolamento (UE, </w:t>
      </w:r>
      <w:proofErr w:type="spellStart"/>
      <w:r w:rsidRPr="003E7AE6">
        <w:t>Euratom</w:t>
      </w:r>
      <w:proofErr w:type="spellEnd"/>
      <w:r w:rsidRPr="003E7AE6">
        <w:t xml:space="preserve">)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Pr="003E7AE6">
        <w:t>Euratom</w:t>
      </w:r>
      <w:proofErr w:type="spellEnd"/>
      <w:r w:rsidRPr="003E7AE6">
        <w:t>) n. 966/2012</w:t>
      </w:r>
      <w:r w:rsidR="00D51592">
        <w:t>;</w:t>
      </w:r>
    </w:p>
    <w:p w14:paraId="29E0E26C" w14:textId="77777777" w:rsidR="002A4929" w:rsidRDefault="002A4929" w:rsidP="002A4929">
      <w:pPr>
        <w:numPr>
          <w:ilvl w:val="0"/>
          <w:numId w:val="16"/>
        </w:numPr>
        <w:spacing w:before="120" w:after="120" w:line="320" w:lineRule="atLeast"/>
        <w:jc w:val="both"/>
      </w:pPr>
      <w:r w:rsidRPr="00D82099">
        <w:t>D.P.R. 03/10/</w:t>
      </w:r>
      <w:r>
        <w:t>2008 n.196</w:t>
      </w:r>
      <w:r w:rsidRPr="00D82099">
        <w:t>, Regolamento di esecuzione del Reg. (CE) n°1083/2006, che definisce, ai sensi dell’articolo 56, paragrafo 4, del citato Reg. (CE) n°1083/2006, le norme sull’ammissibilità delle spese per i programmi cofinanziati dai fondi strutturali per la fase di programmazione 2007-2013</w:t>
      </w:r>
      <w:r>
        <w:t xml:space="preserve"> (n</w:t>
      </w:r>
      <w:r w:rsidRPr="00D82099">
        <w:t>elle more dell’adozione d</w:t>
      </w:r>
      <w:r>
        <w:t>ella</w:t>
      </w:r>
      <w:r w:rsidRPr="00D82099">
        <w:t xml:space="preserve"> nuova normativa nazionale sull’ammissibilità dell</w:t>
      </w:r>
      <w:r>
        <w:t>a</w:t>
      </w:r>
      <w:r w:rsidRPr="00D82099">
        <w:t xml:space="preserve"> spesa);</w:t>
      </w:r>
    </w:p>
    <w:p w14:paraId="335B01D8" w14:textId="685F387A" w:rsidR="00747677" w:rsidRPr="00747677" w:rsidRDefault="00FA5C89" w:rsidP="002935D4">
      <w:pPr>
        <w:numPr>
          <w:ilvl w:val="0"/>
          <w:numId w:val="16"/>
        </w:numPr>
        <w:spacing w:before="120" w:after="120" w:line="320" w:lineRule="atLeast"/>
        <w:jc w:val="both"/>
      </w:pPr>
      <w:bookmarkStart w:id="5" w:name="_Hlk9345621"/>
      <w:r w:rsidRPr="00D82099">
        <w:lastRenderedPageBreak/>
        <w:t>D.P.R</w:t>
      </w:r>
      <w:r>
        <w:t>.</w:t>
      </w:r>
      <w:r w:rsidR="00747677" w:rsidRPr="00747677">
        <w:t xml:space="preserve"> </w:t>
      </w:r>
      <w:r w:rsidRPr="00747677">
        <w:t xml:space="preserve">n. 22 </w:t>
      </w:r>
      <w:r>
        <w:t xml:space="preserve">del </w:t>
      </w:r>
      <w:r w:rsidR="00747677" w:rsidRPr="00747677">
        <w:t>5 febbraio 2018, recante i criteri sull'ammissibilit</w:t>
      </w:r>
      <w:r>
        <w:t>à</w:t>
      </w:r>
      <w:r w:rsidR="00747677" w:rsidRPr="00747677">
        <w:t xml:space="preserve"> delle spese per i programmi cofinanziati dai Fondi strutturali di investimento europei (SIE) per il periodo di programmazione 2014/2020</w:t>
      </w:r>
      <w:r w:rsidR="00747677">
        <w:t>;</w:t>
      </w:r>
    </w:p>
    <w:bookmarkEnd w:id="5"/>
    <w:p w14:paraId="45628AEE" w14:textId="28068C72" w:rsidR="002A4929" w:rsidRDefault="002A4929" w:rsidP="002A4929">
      <w:pPr>
        <w:numPr>
          <w:ilvl w:val="0"/>
          <w:numId w:val="16"/>
        </w:numPr>
        <w:spacing w:before="120" w:after="120" w:line="320" w:lineRule="atLeast"/>
        <w:jc w:val="both"/>
      </w:pPr>
      <w:r>
        <w:t>Legge 07/08/2007 Regionale n.</w:t>
      </w:r>
      <w:r w:rsidR="00D51592">
        <w:t xml:space="preserve"> </w:t>
      </w:r>
      <w:r w:rsidRPr="00D82099">
        <w:t>5 del “Procedure di aggiudicazione degli appalti pubblici di lavori, forniture e servizi, in attuazione della dir</w:t>
      </w:r>
      <w:r>
        <w:t>ettiva comunitaria 31/03/2004 n.</w:t>
      </w:r>
      <w:r w:rsidRPr="00D82099">
        <w:t>2004/18/CE e disposizioni per la disciplina delle fasi del ciclo dell’appalto” e la DGR 12/03/2010 n</w:t>
      </w:r>
      <w:r>
        <w:t>.</w:t>
      </w:r>
      <w:r w:rsidR="00D51592">
        <w:t xml:space="preserve"> </w:t>
      </w:r>
      <w:r w:rsidRPr="00D82099">
        <w:t>10/57 concernente atto di indirizzo interpretativo e applicativo adottato ai sensi dell’art. 8, comma 1, lett. a) del</w:t>
      </w:r>
      <w:r>
        <w:t>la legge regionale 13/11/1998 n.</w:t>
      </w:r>
      <w:r w:rsidR="00D51592">
        <w:t xml:space="preserve"> </w:t>
      </w:r>
      <w:r w:rsidRPr="00D82099">
        <w:t>31, volto a coordinare l’articolato della L.R. 5/2007 con il nuovo assetto normativo discendente dall’intervento della Sentenza della Co</w:t>
      </w:r>
      <w:r>
        <w:t>rte Costituzionale 17/12/2008 n.</w:t>
      </w:r>
      <w:r w:rsidR="00D51592">
        <w:t xml:space="preserve"> </w:t>
      </w:r>
      <w:r w:rsidRPr="00D82099">
        <w:t>411;</w:t>
      </w:r>
    </w:p>
    <w:p w14:paraId="7078AB48" w14:textId="7FC61ED0" w:rsidR="002601AA" w:rsidRDefault="0041795E" w:rsidP="002601AA">
      <w:pPr>
        <w:numPr>
          <w:ilvl w:val="0"/>
          <w:numId w:val="16"/>
        </w:numPr>
        <w:spacing w:before="120" w:after="120" w:line="320" w:lineRule="atLeast"/>
        <w:jc w:val="both"/>
      </w:pPr>
      <w:r>
        <w:t xml:space="preserve"> Decreto </w:t>
      </w:r>
      <w:proofErr w:type="gramStart"/>
      <w:r>
        <w:t xml:space="preserve">Legislativo </w:t>
      </w:r>
      <w:r w:rsidR="002601AA" w:rsidRPr="002601AA">
        <w:t xml:space="preserve"> 18</w:t>
      </w:r>
      <w:proofErr w:type="gramEnd"/>
      <w:r w:rsidR="002601AA" w:rsidRPr="002601AA">
        <w:t xml:space="preserve"> aprile 2016, n. 50</w:t>
      </w:r>
      <w:r w:rsidR="002601AA">
        <w:t xml:space="preserve">, </w:t>
      </w:r>
      <w:r w:rsidR="002601AA" w:rsidRPr="002601AA">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w:t>
      </w:r>
      <w:r w:rsidR="002601AA">
        <w:t>,</w:t>
      </w:r>
      <w:r w:rsidR="009B7E5E">
        <w:t xml:space="preserve"> servizi e forniture e </w:t>
      </w:r>
      <w:proofErr w:type="spellStart"/>
      <w:r w:rsidR="009B7E5E">
        <w:t>ss.mm.ii</w:t>
      </w:r>
      <w:proofErr w:type="spellEnd"/>
      <w:r w:rsidR="009B7E5E">
        <w:t>;</w:t>
      </w:r>
    </w:p>
    <w:p w14:paraId="604FD101" w14:textId="77777777" w:rsidR="002601AA" w:rsidRDefault="002601AA" w:rsidP="002601AA">
      <w:pPr>
        <w:numPr>
          <w:ilvl w:val="0"/>
          <w:numId w:val="16"/>
        </w:numPr>
        <w:spacing w:before="120" w:after="120" w:line="320" w:lineRule="atLeast"/>
        <w:jc w:val="both"/>
      </w:pPr>
      <w:r w:rsidRPr="002601AA">
        <w:t>Linee guida e atti di attuazione del decreto legislativo n. 50 del 2016</w:t>
      </w:r>
      <w:r>
        <w:t xml:space="preserve"> dell’Autorità Nazionale Anticorruzione (ANAC)</w:t>
      </w:r>
      <w:r w:rsidR="009B7E5E">
        <w:t>;</w:t>
      </w:r>
    </w:p>
    <w:p w14:paraId="71120A46" w14:textId="7EB1EBD9" w:rsidR="002A4929" w:rsidRDefault="0041795E" w:rsidP="002601AA">
      <w:pPr>
        <w:numPr>
          <w:ilvl w:val="0"/>
          <w:numId w:val="16"/>
        </w:numPr>
        <w:spacing w:before="120" w:after="120" w:line="320" w:lineRule="atLeast"/>
        <w:jc w:val="both"/>
      </w:pPr>
      <w:r>
        <w:t xml:space="preserve"> Legge Regionale</w:t>
      </w:r>
      <w:r w:rsidR="00382297">
        <w:t xml:space="preserve"> 13 </w:t>
      </w:r>
      <w:r>
        <w:t xml:space="preserve">marzo </w:t>
      </w:r>
      <w:r w:rsidR="00382297">
        <w:t>2018, N. 8 “Nuove norme in materia di contratti pubblici di lavori, servizi e forniture”</w:t>
      </w:r>
      <w:r w:rsidR="002601AA">
        <w:t xml:space="preserve"> che – nel rispetto della legge costituzionale 26 febbraio 1948, n. 3, del decreto legislativo 18 aprile 2016, n. 50, e successive modifiche ed integrazioni, e delle direttive 2014/23/UE del Parlamento europeo e del Consiglio, del 26 febbraio 2014, sull'aggiudicazione dei contratti di concessione, 2014/24/UE del Parlamento europeo e del Consiglio, del 26 febbraio 2014, sugli appalti pubblici e che abroga la direttiva 2004/18/CE, 2014/25/UE del Parlamento europeo e del Consiglio, del 26 febbraio 2014, sulle procedure d'appalto degli enti erogatori nei settori dell'acqua, dell'energia, dei trasporti e dei servizi postali e che abroga la direttiva 2004/17</w:t>
      </w:r>
      <w:r w:rsidR="002601AA" w:rsidRPr="002601AA">
        <w:t xml:space="preserve"> – </w:t>
      </w:r>
      <w:r w:rsidR="002601AA">
        <w:t xml:space="preserve"> disciplina i contratti pubblici aventi ad oggetto i lavori, le forniture e i servizi, affidati dalle stazioni appaltanti di cui all'articolo 3 ed eseguiti sul territorio regionale con riferimento alle materie della programmazione, progettazione, sostenibilità ambientale e sociale, centralizzazione della committenza regionale e organizzazione amministr</w:t>
      </w:r>
      <w:r w:rsidR="009B7E5E">
        <w:t>ativa;</w:t>
      </w:r>
    </w:p>
    <w:p w14:paraId="397041BB" w14:textId="00064118" w:rsidR="00C73103" w:rsidRPr="0041795E" w:rsidRDefault="00C73103" w:rsidP="00C73103">
      <w:pPr>
        <w:numPr>
          <w:ilvl w:val="0"/>
          <w:numId w:val="16"/>
        </w:numPr>
        <w:spacing w:before="120" w:after="120" w:line="320" w:lineRule="atLeast"/>
        <w:jc w:val="both"/>
      </w:pPr>
      <w:r w:rsidRPr="00C73103">
        <w:t xml:space="preserve">Delibera di Giunta Regionale del 03 maggio 2016, n. 25/19 “Direttive per la predisposizione, adozione ed aggiornamento dei cronoprogrammi procedurali e finanziari di spesa la cui attuazione è regolata mediante provvedimenti regionali (delega o convenzione ex art. 6 L.R. n. 5/2007). L.R. 9.3.2015, n. 5, art. 5, commi 5, 6 e 7. Modifiche ed integrazioni alle precedenti direttive introdotte con la deliberazione della Giunta regionale n. 40/8 del 7.8.2015.” Rimangono valide indicazioni di carattere generale e non strettamente legate alle norme citate, anche a seguito dell’approvazione della L.R. n.8/2018, per le parti pertinenti che rimandano a </w:t>
      </w:r>
      <w:r w:rsidRPr="0041795E">
        <w:t>modalità stabilite con deliberazione della Giunta regionale.</w:t>
      </w:r>
    </w:p>
    <w:p w14:paraId="5C210362" w14:textId="77777777" w:rsidR="002A4929" w:rsidRPr="0041795E" w:rsidRDefault="002935D4" w:rsidP="002A4929">
      <w:pPr>
        <w:numPr>
          <w:ilvl w:val="0"/>
          <w:numId w:val="16"/>
        </w:numPr>
        <w:spacing w:before="120" w:after="120" w:line="320" w:lineRule="atLeast"/>
        <w:jc w:val="both"/>
      </w:pPr>
      <w:r w:rsidRPr="0041795E">
        <w:t xml:space="preserve">Normativa di settore (a carico del </w:t>
      </w:r>
      <w:proofErr w:type="spellStart"/>
      <w:r w:rsidRPr="0041795E">
        <w:t>RdAz</w:t>
      </w:r>
      <w:proofErr w:type="spellEnd"/>
      <w:r w:rsidRPr="0041795E">
        <w:t>)</w:t>
      </w:r>
    </w:p>
    <w:p w14:paraId="41ABD814" w14:textId="77777777" w:rsidR="00D51592" w:rsidRPr="0041795E" w:rsidRDefault="002A4929" w:rsidP="002A4929">
      <w:pPr>
        <w:numPr>
          <w:ilvl w:val="0"/>
          <w:numId w:val="23"/>
        </w:numPr>
        <w:spacing w:before="120" w:after="120" w:line="320" w:lineRule="atLeast"/>
        <w:jc w:val="both"/>
      </w:pPr>
      <w:r w:rsidRPr="0041795E">
        <w:t>a realizzare l’operazione nei tempi previsti nel cronoprogramma e comunque entro i termini stabiliti dall’Avviso/Atto di programmazione __________/Termine ammissibilità della spesa</w:t>
      </w:r>
      <w:r w:rsidR="002935D4" w:rsidRPr="0041795E">
        <w:t xml:space="preserve"> (a carico del </w:t>
      </w:r>
      <w:proofErr w:type="spellStart"/>
      <w:r w:rsidR="002935D4" w:rsidRPr="0041795E">
        <w:t>RdAz</w:t>
      </w:r>
      <w:proofErr w:type="spellEnd"/>
      <w:r w:rsidR="002935D4" w:rsidRPr="0041795E">
        <w:t>)</w:t>
      </w:r>
      <w:r w:rsidR="00D51592" w:rsidRPr="0041795E">
        <w:t>;</w:t>
      </w:r>
    </w:p>
    <w:p w14:paraId="798BAC6D" w14:textId="6BB1CF34" w:rsidR="002A4929" w:rsidRDefault="00D51592" w:rsidP="002A4929">
      <w:pPr>
        <w:numPr>
          <w:ilvl w:val="0"/>
          <w:numId w:val="23"/>
        </w:numPr>
        <w:spacing w:before="120" w:after="120" w:line="320" w:lineRule="atLeast"/>
        <w:jc w:val="both"/>
      </w:pPr>
      <w:r>
        <w:lastRenderedPageBreak/>
        <w:t>a</w:t>
      </w:r>
      <w:r w:rsidR="002A4929">
        <w:t>d acquisire dalle Amministrazioni interessate, ove d’obbligo e prima di pubblicare la gara di appalto, i nulla-osta, le autorizzazioni, le concessioni e i permessi necessari per eseguire i lavori</w:t>
      </w:r>
      <w:r>
        <w:t>;</w:t>
      </w:r>
    </w:p>
    <w:p w14:paraId="7E62CC07" w14:textId="1F66EE36" w:rsidR="002A4929" w:rsidRDefault="00D51592" w:rsidP="002A4929">
      <w:pPr>
        <w:numPr>
          <w:ilvl w:val="0"/>
          <w:numId w:val="23"/>
        </w:numPr>
        <w:spacing w:before="120" w:after="120" w:line="320" w:lineRule="atLeast"/>
        <w:jc w:val="both"/>
      </w:pPr>
      <w:r>
        <w:t>a</w:t>
      </w:r>
      <w:r w:rsidR="002A4929">
        <w:t xml:space="preserve"> fornire tempestivamente al Responsabile di Azione</w:t>
      </w:r>
      <w:r w:rsidR="00731639">
        <w:t>/sub-azione</w:t>
      </w:r>
      <w:r w:rsidR="002A4929">
        <w:t xml:space="preserve"> ogni informazione in merito a errori o omissioni che possano dar luogo a riduzione o revoca del contributo, nonché su eventuali procedimenti di carattere giudiziario civile, penale o amministrativo che dovessero interessare l’operazione cofinanziata</w:t>
      </w:r>
      <w:r>
        <w:t>;</w:t>
      </w:r>
    </w:p>
    <w:p w14:paraId="2F3A2141" w14:textId="4ACD4BE2" w:rsidR="002A4929" w:rsidRDefault="00D51592" w:rsidP="002A4929">
      <w:pPr>
        <w:numPr>
          <w:ilvl w:val="0"/>
          <w:numId w:val="23"/>
        </w:numPr>
        <w:spacing w:before="120" w:after="120" w:line="320" w:lineRule="atLeast"/>
        <w:jc w:val="both"/>
      </w:pPr>
      <w:r>
        <w:t>a</w:t>
      </w:r>
      <w:r w:rsidR="002A4929">
        <w:t>ll’osservanza di quanto stabilito dall’art. 71 del Reg. (UE) n. 1303/2013 relativamente alla stabilità delle operazioni</w:t>
      </w:r>
      <w:r>
        <w:t>.</w:t>
      </w:r>
    </w:p>
    <w:p w14:paraId="641A8610" w14:textId="77777777" w:rsidR="002A4929" w:rsidRPr="00D76606" w:rsidRDefault="002A4929" w:rsidP="002A4929">
      <w:pPr>
        <w:pStyle w:val="Titolo3"/>
        <w:spacing w:before="120" w:after="120" w:line="320" w:lineRule="atLeast"/>
        <w:ind w:left="425" w:hanging="425"/>
        <w:rPr>
          <w:color w:val="auto"/>
        </w:rPr>
      </w:pPr>
      <w:bookmarkStart w:id="6" w:name="_Toc530131803"/>
      <w:r w:rsidRPr="00D76606">
        <w:rPr>
          <w:color w:val="auto"/>
        </w:rPr>
        <w:t>NOMINA DEL RUP</w:t>
      </w:r>
      <w:bookmarkEnd w:id="6"/>
    </w:p>
    <w:p w14:paraId="689610A4" w14:textId="40E4F4C5" w:rsidR="002A4929" w:rsidRPr="004028A6" w:rsidRDefault="002A4929" w:rsidP="002A4929">
      <w:pPr>
        <w:spacing w:before="120" w:after="120" w:line="320" w:lineRule="atLeast"/>
        <w:jc w:val="both"/>
      </w:pPr>
      <w:r w:rsidRPr="00D82099">
        <w:t>Il Beneficiario, come previsto dall’art. 5 della L. 241/1990, deve provvedere alla nomina del Responsabile Unico del Procedimento (RUP), le cui funzioni e compiti sono definiti dalla L. 24</w:t>
      </w:r>
      <w:r>
        <w:t>1/1990 e dall’art. a</w:t>
      </w:r>
      <w:r w:rsidRPr="00D82099">
        <w:t xml:space="preserve">rt. 31 (Ruolo e funzioni del responsabile del procedimento negli appalti e nelle concessioni) del </w:t>
      </w:r>
      <w:r w:rsidR="002935D4" w:rsidRPr="00D82099">
        <w:t>D.lgs.</w:t>
      </w:r>
      <w:r w:rsidRPr="00D82099">
        <w:t xml:space="preserve"> 50/2016.</w:t>
      </w:r>
    </w:p>
    <w:p w14:paraId="600954F1" w14:textId="77777777" w:rsidR="002A4929" w:rsidRPr="004028A6" w:rsidRDefault="002A4929" w:rsidP="002A4929">
      <w:pPr>
        <w:pStyle w:val="Titolo3"/>
        <w:spacing w:before="120" w:after="120" w:line="320" w:lineRule="atLeast"/>
        <w:ind w:left="425" w:hanging="425"/>
        <w:rPr>
          <w:color w:val="auto"/>
        </w:rPr>
      </w:pPr>
      <w:bookmarkStart w:id="7" w:name="_Toc530131804"/>
      <w:r w:rsidRPr="004028A6">
        <w:rPr>
          <w:color w:val="auto"/>
        </w:rPr>
        <w:t>RICHIESTA DEL CUP</w:t>
      </w:r>
      <w:bookmarkEnd w:id="7"/>
    </w:p>
    <w:p w14:paraId="610C9AEF" w14:textId="77777777" w:rsidR="002A4929" w:rsidRDefault="002A4929" w:rsidP="002A4929">
      <w:pPr>
        <w:spacing w:before="120" w:after="120" w:line="320" w:lineRule="atLeast"/>
        <w:jc w:val="both"/>
      </w:pPr>
      <w:r w:rsidRPr="004028A6">
        <w:t>Il Beneficiario, come previsto dall’art. 11 della L. 3/2003 “Disposizioni ordinamentali in materia di pubblica amministrazione”, deve provvedere alla richiesta del Codice Unico di Progetto (CUP), sec</w:t>
      </w:r>
      <w:r>
        <w:t>ondo la procedura definita dal C</w:t>
      </w:r>
      <w:r w:rsidRPr="004028A6">
        <w:t>IPE</w:t>
      </w:r>
      <w:r>
        <w:t xml:space="preserve">. </w:t>
      </w:r>
    </w:p>
    <w:p w14:paraId="3BA0A68E" w14:textId="77777777" w:rsidR="002A4929" w:rsidRPr="002935D4" w:rsidRDefault="002A4929" w:rsidP="002A4929">
      <w:pPr>
        <w:pStyle w:val="Titolo3"/>
        <w:spacing w:before="120" w:after="120" w:line="320" w:lineRule="atLeast"/>
        <w:ind w:left="425" w:hanging="425"/>
        <w:rPr>
          <w:color w:val="auto"/>
        </w:rPr>
      </w:pPr>
      <w:bookmarkStart w:id="8" w:name="_Toc530131805"/>
      <w:commentRangeStart w:id="9"/>
      <w:r w:rsidRPr="002935D4">
        <w:rPr>
          <w:color w:val="auto"/>
        </w:rPr>
        <w:t>ISCRIZIONE IN BILANCIO DELLE RISORSE E CONTABILITÀ</w:t>
      </w:r>
      <w:commentRangeEnd w:id="9"/>
      <w:r w:rsidR="009F19E7">
        <w:rPr>
          <w:rStyle w:val="Rimandocommento"/>
          <w:rFonts w:ascii="Arial" w:eastAsiaTheme="minorHAnsi" w:hAnsi="Arial" w:cs="Arial"/>
          <w:b w:val="0"/>
          <w:bCs w:val="0"/>
          <w:color w:val="auto"/>
          <w:lang w:val="it-IT"/>
        </w:rPr>
        <w:commentReference w:id="9"/>
      </w:r>
      <w:bookmarkEnd w:id="8"/>
    </w:p>
    <w:p w14:paraId="1D22665C" w14:textId="377BBD68" w:rsidR="002A4929" w:rsidRPr="00712223" w:rsidRDefault="002A4929" w:rsidP="002A4929">
      <w:pPr>
        <w:spacing w:before="120" w:after="120" w:line="320" w:lineRule="atLeast"/>
        <w:jc w:val="both"/>
      </w:pPr>
      <w:r w:rsidRPr="00712223">
        <w:t xml:space="preserve">Il Beneficiario, </w:t>
      </w:r>
      <w:r w:rsidR="00633682">
        <w:t>a seguito dell’inserimento nel POR</w:t>
      </w:r>
      <w:r w:rsidRPr="00712223">
        <w:t>, deve provvedere a:</w:t>
      </w:r>
    </w:p>
    <w:p w14:paraId="4BBDA9EB" w14:textId="77777777" w:rsidR="002A4929" w:rsidRPr="00712223" w:rsidRDefault="002A4929" w:rsidP="002A4929">
      <w:pPr>
        <w:numPr>
          <w:ilvl w:val="0"/>
          <w:numId w:val="10"/>
        </w:numPr>
        <w:spacing w:before="120" w:after="120" w:line="320" w:lineRule="atLeast"/>
        <w:jc w:val="both"/>
      </w:pPr>
      <w:r w:rsidRPr="00712223">
        <w:t>tenere una contabilità separata dell’operazione cofinanziata o, nel caso in cui la contabilità relativa a tale operazione sia ricompresa nel sistema contabile in uso, a distinguere tutti i dati e i documenti contabili dell’operazione cofinanziata in maniera chiara e in qualsiasi momento;</w:t>
      </w:r>
    </w:p>
    <w:p w14:paraId="462C75B0" w14:textId="77777777" w:rsidR="002A4929" w:rsidRPr="00712223" w:rsidRDefault="002A4929" w:rsidP="002A4929">
      <w:pPr>
        <w:numPr>
          <w:ilvl w:val="0"/>
          <w:numId w:val="10"/>
        </w:numPr>
        <w:spacing w:before="120" w:after="120" w:line="320" w:lineRule="atLeast"/>
        <w:jc w:val="both"/>
      </w:pPr>
      <w:r w:rsidRPr="00712223">
        <w:t>effettuare i pagamenti mediante bonifico bancario o assegno non trasferibile intestato al fornitore, con evidenza dell’addebito sul c/c di Tesoreria dell’Ente;</w:t>
      </w:r>
    </w:p>
    <w:p w14:paraId="32ABA832" w14:textId="6A3F44C8" w:rsidR="002A4929" w:rsidRPr="00712223" w:rsidRDefault="002A4929" w:rsidP="002A4929">
      <w:pPr>
        <w:numPr>
          <w:ilvl w:val="0"/>
          <w:numId w:val="10"/>
        </w:numPr>
        <w:spacing w:before="120" w:after="120" w:line="320" w:lineRule="atLeast"/>
        <w:jc w:val="both"/>
      </w:pPr>
      <w:r w:rsidRPr="00712223">
        <w:t xml:space="preserve">osservare tutte le norme vigenti riguardo </w:t>
      </w:r>
      <w:r w:rsidR="00B90985">
        <w:t>al</w:t>
      </w:r>
      <w:r w:rsidRPr="00712223">
        <w:t>la tracciabilità</w:t>
      </w:r>
      <w:r>
        <w:t xml:space="preserve"> dei pagamenti.</w:t>
      </w:r>
    </w:p>
    <w:p w14:paraId="7E605609" w14:textId="77777777" w:rsidR="002A4929" w:rsidRPr="004028A6" w:rsidRDefault="002A4929" w:rsidP="002A4929">
      <w:pPr>
        <w:pStyle w:val="Titolo3"/>
        <w:spacing w:before="120" w:after="120" w:line="320" w:lineRule="atLeast"/>
        <w:ind w:left="425" w:hanging="425"/>
        <w:rPr>
          <w:color w:val="auto"/>
        </w:rPr>
      </w:pPr>
      <w:bookmarkStart w:id="10" w:name="_Toc530131806"/>
      <w:r w:rsidRPr="004028A6">
        <w:rPr>
          <w:color w:val="auto"/>
        </w:rPr>
        <w:t>RISPETTO DELL’AMMISSIBILITÀ DELLE SPESE</w:t>
      </w:r>
      <w:bookmarkEnd w:id="10"/>
    </w:p>
    <w:p w14:paraId="50D1893C" w14:textId="4CC26EE9" w:rsidR="002A4929" w:rsidRPr="00712223" w:rsidRDefault="002A4929" w:rsidP="002A4929">
      <w:pPr>
        <w:spacing w:before="120" w:after="120" w:line="320" w:lineRule="atLeast"/>
        <w:jc w:val="both"/>
      </w:pPr>
      <w:r w:rsidRPr="00FA5C89">
        <w:t>Ai sensi del D.P.R. 03/10/2008 n.196</w:t>
      </w:r>
      <w:r w:rsidR="00FA5C89" w:rsidRPr="00FA5C89">
        <w:t xml:space="preserve"> </w:t>
      </w:r>
      <w:bookmarkStart w:id="11" w:name="_Hlk9333187"/>
      <w:r w:rsidR="00FA5C89" w:rsidRPr="00FA5C89">
        <w:t xml:space="preserve">e del </w:t>
      </w:r>
      <w:r w:rsidR="00FA5C89" w:rsidRPr="00D82099">
        <w:t>D.P.R</w:t>
      </w:r>
      <w:r w:rsidR="00FA5C89">
        <w:t>.</w:t>
      </w:r>
      <w:r w:rsidR="00FA5C89" w:rsidRPr="00747677">
        <w:t xml:space="preserve"> n. 22 </w:t>
      </w:r>
      <w:r w:rsidR="00FA5C89">
        <w:t xml:space="preserve">del </w:t>
      </w:r>
      <w:r w:rsidR="00FA5C89" w:rsidRPr="00747677">
        <w:t>5 febbraio 2018</w:t>
      </w:r>
      <w:bookmarkEnd w:id="11"/>
      <w:r w:rsidRPr="00FA5C89">
        <w:t>,</w:t>
      </w:r>
      <w:r w:rsidRPr="00712223">
        <w:t xml:space="preserve"> il è tenuto al rispetto delle norme relative all’ammissibilità delle spese, nonché ai seguenti requisiti generali che definiscono la spesa ammissibile che dovrà essere:</w:t>
      </w:r>
    </w:p>
    <w:p w14:paraId="118AA747" w14:textId="77777777" w:rsidR="002A4929" w:rsidRPr="00712223" w:rsidRDefault="002A4929" w:rsidP="002A4929">
      <w:pPr>
        <w:numPr>
          <w:ilvl w:val="0"/>
          <w:numId w:val="27"/>
        </w:numPr>
        <w:spacing w:before="120" w:after="120" w:line="320" w:lineRule="atLeast"/>
        <w:jc w:val="both"/>
      </w:pPr>
      <w:r w:rsidRPr="00712223">
        <w:t xml:space="preserve">direttamente </w:t>
      </w:r>
      <w:proofErr w:type="spellStart"/>
      <w:r w:rsidRPr="00712223">
        <w:t>imputabile</w:t>
      </w:r>
      <w:proofErr w:type="spellEnd"/>
      <w:r w:rsidRPr="00712223">
        <w:t xml:space="preserve"> al progetto ammesso a finanziamento;</w:t>
      </w:r>
    </w:p>
    <w:p w14:paraId="0F401887" w14:textId="77777777" w:rsidR="002A4929" w:rsidRPr="00712223" w:rsidRDefault="002A4929" w:rsidP="002A4929">
      <w:pPr>
        <w:numPr>
          <w:ilvl w:val="0"/>
          <w:numId w:val="27"/>
        </w:numPr>
        <w:spacing w:before="120" w:after="120" w:line="320" w:lineRule="atLeast"/>
        <w:jc w:val="both"/>
      </w:pPr>
      <w:r w:rsidRPr="00712223">
        <w:t>pertinente, ovverosia che sussista una relazione specifica tra la spesa sostenuta e l’attività oggetto del progetto;</w:t>
      </w:r>
    </w:p>
    <w:p w14:paraId="28F99C55" w14:textId="77777777" w:rsidR="002A4929" w:rsidRPr="00712223" w:rsidRDefault="002A4929" w:rsidP="002A4929">
      <w:pPr>
        <w:numPr>
          <w:ilvl w:val="0"/>
          <w:numId w:val="27"/>
        </w:numPr>
        <w:spacing w:before="120" w:after="120" w:line="320" w:lineRule="atLeast"/>
        <w:jc w:val="both"/>
      </w:pPr>
      <w:r w:rsidRPr="00712223">
        <w:t xml:space="preserve">effettiva, cioè riferita a spese effettivamente sostenute e corrispondenti a pagamenti effettuati dal soggetto beneficiario; varrà cioè per essi il criterio di “cassa” con le sole eccezioni di quei costi che, per dettato normativo e </w:t>
      </w:r>
      <w:r w:rsidRPr="00712223">
        <w:lastRenderedPageBreak/>
        <w:t>là dove ammissibili, sono soggetti a pagamento differito (ad esempio contribuzione dei dipendenti, ritenute d’acconto, TFR, IRAP ecc.);</w:t>
      </w:r>
    </w:p>
    <w:p w14:paraId="0AEF1F95" w14:textId="77777777" w:rsidR="002A4929" w:rsidRPr="00712223" w:rsidRDefault="002A4929" w:rsidP="002A4929">
      <w:pPr>
        <w:numPr>
          <w:ilvl w:val="0"/>
          <w:numId w:val="27"/>
        </w:numPr>
        <w:spacing w:before="120" w:after="120" w:line="320" w:lineRule="atLeast"/>
        <w:jc w:val="both"/>
      </w:pPr>
      <w:r w:rsidRPr="00712223">
        <w:t>verificabile in base ad un metodo controllabile al momento della rendicontazione finale delle spese;</w:t>
      </w:r>
    </w:p>
    <w:p w14:paraId="129B3B2C" w14:textId="77777777" w:rsidR="002A4929" w:rsidRPr="00712223" w:rsidRDefault="002A4929" w:rsidP="002A4929">
      <w:pPr>
        <w:numPr>
          <w:ilvl w:val="0"/>
          <w:numId w:val="27"/>
        </w:numPr>
        <w:spacing w:before="120" w:after="120" w:line="320" w:lineRule="atLeast"/>
        <w:jc w:val="both"/>
      </w:pPr>
      <w:r w:rsidRPr="00712223">
        <w:t>sostenuta nell’arco temporale indicato nel cronoprogramma di cui al punto 1 sub b del presente Disciplinare;</w:t>
      </w:r>
    </w:p>
    <w:p w14:paraId="6839C89F" w14:textId="77777777" w:rsidR="002A4929" w:rsidRPr="00712223" w:rsidRDefault="002A4929" w:rsidP="002A4929">
      <w:pPr>
        <w:numPr>
          <w:ilvl w:val="0"/>
          <w:numId w:val="27"/>
        </w:numPr>
        <w:spacing w:before="120" w:after="120" w:line="320" w:lineRule="atLeast"/>
        <w:jc w:val="both"/>
      </w:pPr>
      <w:r w:rsidRPr="00712223">
        <w:t>comprovata da fatture quietanzate e, ove ciò non sia possibile, comprovata da documenti contabili aventi forza probatoria equivalente;</w:t>
      </w:r>
    </w:p>
    <w:p w14:paraId="0BD25A1A" w14:textId="7090406D" w:rsidR="002A4929" w:rsidRPr="00712223" w:rsidRDefault="002A4929" w:rsidP="002A4929">
      <w:pPr>
        <w:numPr>
          <w:ilvl w:val="0"/>
          <w:numId w:val="27"/>
        </w:numPr>
        <w:spacing w:before="120" w:after="120" w:line="320" w:lineRule="atLeast"/>
        <w:jc w:val="both"/>
      </w:pPr>
      <w:r w:rsidRPr="00712223">
        <w:t xml:space="preserve">definita da pagamenti che rispettino il principio della tracciabilità, ovvero che siano sempre effettuati secondo le modalità indicate al punto 5.d del presente disciplinare; non sono pertanto ammessi pagamenti per contanti o compensazioni </w:t>
      </w:r>
      <w:r w:rsidR="00B90985">
        <w:t xml:space="preserve">i </w:t>
      </w:r>
      <w:r w:rsidRPr="00712223">
        <w:t xml:space="preserve">cui pagamenti </w:t>
      </w:r>
      <w:r w:rsidR="00B90985">
        <w:t xml:space="preserve">non </w:t>
      </w:r>
      <w:r w:rsidRPr="00712223">
        <w:t>rispettino il principio della tracciabilità, ovvero essere sempre effettuati secondo le modalità indicate al punto 5.d del presente Disciplinare;</w:t>
      </w:r>
    </w:p>
    <w:p w14:paraId="1FD73EDC" w14:textId="77777777" w:rsidR="002A4929" w:rsidRPr="00712223" w:rsidRDefault="002A4929" w:rsidP="002A4929">
      <w:pPr>
        <w:numPr>
          <w:ilvl w:val="0"/>
          <w:numId w:val="27"/>
        </w:numPr>
        <w:spacing w:before="120" w:after="120" w:line="320" w:lineRule="atLeast"/>
        <w:jc w:val="both"/>
      </w:pPr>
      <w:r w:rsidRPr="00712223">
        <w:t>essere sostenuta da documentazione conforme alla normativa fiscale, contabile e civilistica vigente.</w:t>
      </w:r>
    </w:p>
    <w:p w14:paraId="1F93463B" w14:textId="77777777" w:rsidR="002A4929" w:rsidRDefault="002A4929" w:rsidP="002A4929">
      <w:pPr>
        <w:spacing w:before="120" w:after="120" w:line="320" w:lineRule="atLeast"/>
        <w:jc w:val="both"/>
      </w:pPr>
      <w:r>
        <w:t xml:space="preserve">L’IVA </w:t>
      </w:r>
      <w:r w:rsidRPr="00BB19EC">
        <w:t xml:space="preserve">non è ammissibile a contributo, salvo nei casi in cui non sia recuperabile </w:t>
      </w:r>
      <w:r>
        <w:t>in base</w:t>
      </w:r>
      <w:r w:rsidRPr="00BB19EC">
        <w:t xml:space="preserve"> </w:t>
      </w:r>
      <w:r>
        <w:t>a</w:t>
      </w:r>
      <w:r w:rsidRPr="00BB19EC">
        <w:t>lla normativa nazionale sull'IVA</w:t>
      </w:r>
      <w:r>
        <w:t xml:space="preserve"> (art.</w:t>
      </w:r>
      <w:r w:rsidRPr="00BB19EC">
        <w:t xml:space="preserve"> </w:t>
      </w:r>
      <w:r>
        <w:t>69 comma 3, lettera c, del Reg. (UE) n. 1303/2013)</w:t>
      </w:r>
      <w:r w:rsidRPr="00BB19EC">
        <w:t>.</w:t>
      </w:r>
      <w:r>
        <w:t xml:space="preserve"> </w:t>
      </w:r>
      <w:r w:rsidRPr="00F12744">
        <w:t>L'IVA che sia comunque recuperabile non può essere considerata ammissibile anche ove non venga effettivamente recuperata dal beneficiario finale</w:t>
      </w:r>
      <w:r>
        <w:t>.</w:t>
      </w:r>
    </w:p>
    <w:p w14:paraId="6FFA03C5" w14:textId="69047AC0" w:rsidR="002A4929" w:rsidRPr="007113B9" w:rsidRDefault="002A4929" w:rsidP="002A4929">
      <w:pPr>
        <w:pStyle w:val="Titolo3"/>
        <w:spacing w:before="120" w:after="120" w:line="320" w:lineRule="atLeast"/>
        <w:ind w:left="425" w:hanging="425"/>
        <w:rPr>
          <w:color w:val="auto"/>
        </w:rPr>
      </w:pPr>
      <w:bookmarkStart w:id="12" w:name="_Toc473880843"/>
      <w:bookmarkStart w:id="13" w:name="_Toc473880862"/>
      <w:bookmarkStart w:id="14" w:name="_Toc473880909"/>
      <w:bookmarkStart w:id="15" w:name="_Toc530131807"/>
      <w:bookmarkEnd w:id="12"/>
      <w:bookmarkEnd w:id="13"/>
      <w:bookmarkEnd w:id="14"/>
      <w:r w:rsidRPr="007113B9">
        <w:rPr>
          <w:color w:val="auto"/>
        </w:rPr>
        <w:t xml:space="preserve">PATTI DI </w:t>
      </w:r>
      <w:r w:rsidR="00E5730D" w:rsidRPr="007113B9">
        <w:rPr>
          <w:color w:val="auto"/>
        </w:rPr>
        <w:t>INTEGRIT</w:t>
      </w:r>
      <w:r w:rsidR="00E5730D">
        <w:rPr>
          <w:color w:val="auto"/>
          <w:lang w:val="it-IT"/>
        </w:rPr>
        <w:t>À</w:t>
      </w:r>
      <w:bookmarkEnd w:id="15"/>
      <w:r w:rsidR="00E5730D" w:rsidRPr="007113B9">
        <w:rPr>
          <w:color w:val="auto"/>
        </w:rPr>
        <w:t xml:space="preserve"> </w:t>
      </w:r>
    </w:p>
    <w:p w14:paraId="656FA190" w14:textId="53B853C7" w:rsidR="002A4929" w:rsidRPr="007113B9" w:rsidRDefault="002A4929" w:rsidP="002A4929">
      <w:pPr>
        <w:spacing w:before="120" w:after="120" w:line="320" w:lineRule="atLeast"/>
        <w:jc w:val="both"/>
      </w:pPr>
      <w:r w:rsidRPr="007113B9">
        <w:t xml:space="preserve">Il </w:t>
      </w:r>
      <w:r w:rsidR="001D29CF" w:rsidRPr="002935D4">
        <w:t>Beneficiario</w:t>
      </w:r>
      <w:r w:rsidRPr="002935D4">
        <w:t xml:space="preserve"> </w:t>
      </w:r>
      <w:r w:rsidRPr="007113B9">
        <w:t>provvede ad adottare</w:t>
      </w:r>
      <w:r w:rsidR="00505115">
        <w:t>,</w:t>
      </w:r>
      <w:r w:rsidR="00020952" w:rsidRPr="00020952">
        <w:t xml:space="preserve"> </w:t>
      </w:r>
      <w:r w:rsidR="00020952" w:rsidRPr="00A402B2">
        <w:t>successivamente all’inserimento nel POR</w:t>
      </w:r>
      <w:r w:rsidR="00505115">
        <w:t>;</w:t>
      </w:r>
      <w:r w:rsidRPr="007113B9">
        <w:t xml:space="preserve"> la misura preventiva dei Patti di integrità in conformità a quanto stabilito dalla Giunta regionale con la delibera n. 30/16 del 16.06.2015, attraverso l’applicazione dei medesimi, quale strumento di prevenzione della corruzione, alle procedure</w:t>
      </w:r>
      <w:r w:rsidR="00505115">
        <w:t xml:space="preserve">, </w:t>
      </w:r>
      <w:r w:rsidR="00A402B2" w:rsidRPr="00A402B2">
        <w:t>ancora da esperire</w:t>
      </w:r>
      <w:r w:rsidR="00505115">
        <w:t>,</w:t>
      </w:r>
      <w:r w:rsidRPr="007113B9">
        <w:t xml:space="preserve"> relative agli incarichi di progettazione, affidamento ed esecuzione degli appalti di lavori, servizi e forniture, delle concessioni di lavori e servizi, nonché degli altri contratti disciplinati dal Decreto Legislativo 18 aprile 2016, n. 50.</w:t>
      </w:r>
    </w:p>
    <w:p w14:paraId="0695FB0A" w14:textId="70B3F10A" w:rsidR="002A4929" w:rsidRDefault="002A4929" w:rsidP="002A4929">
      <w:pPr>
        <w:spacing w:before="120" w:after="120" w:line="320" w:lineRule="atLeast"/>
        <w:jc w:val="both"/>
      </w:pPr>
      <w:r w:rsidRPr="007113B9">
        <w:t xml:space="preserve">L’erogazione del finanziamento per la realizzazione dell’intervento di cui al presente disciplinare a favore </w:t>
      </w:r>
      <w:r w:rsidRPr="002935D4">
        <w:t xml:space="preserve">del </w:t>
      </w:r>
      <w:r w:rsidR="001D29CF" w:rsidRPr="002935D4">
        <w:t>Beneficiario</w:t>
      </w:r>
      <w:r w:rsidRPr="002935D4">
        <w:t xml:space="preserve"> </w:t>
      </w:r>
      <w:r w:rsidRPr="007113B9">
        <w:t>è subordinat</w:t>
      </w:r>
      <w:r w:rsidR="00E5730D">
        <w:t>a</w:t>
      </w:r>
      <w:r w:rsidRPr="007113B9">
        <w:t xml:space="preserve"> all’impegno da parte dello stesso all</w:t>
      </w:r>
      <w:r w:rsidR="00E5730D">
        <w:t>’</w:t>
      </w:r>
      <w:r w:rsidRPr="007113B9">
        <w:t>adozione e all’utilizzo dei Patti di integrità, da certificarsi in sede delle singole richieste di liquidazione di cui all’art</w:t>
      </w:r>
      <w:r>
        <w:t>. 4 del presente disciplinare.</w:t>
      </w:r>
    </w:p>
    <w:p w14:paraId="42CC6D6C" w14:textId="77777777" w:rsidR="002A4929" w:rsidRPr="007113B9" w:rsidRDefault="002A4929" w:rsidP="002A4929">
      <w:pPr>
        <w:pStyle w:val="Titolo3"/>
        <w:spacing w:before="120" w:after="120" w:line="320" w:lineRule="atLeast"/>
        <w:ind w:left="425" w:hanging="425"/>
      </w:pPr>
      <w:bookmarkStart w:id="16" w:name="_Toc530131808"/>
      <w:r w:rsidRPr="001A7E56">
        <w:rPr>
          <w:color w:val="auto"/>
        </w:rPr>
        <w:t xml:space="preserve">CORRETTA </w:t>
      </w:r>
      <w:r w:rsidRPr="007113B9">
        <w:rPr>
          <w:color w:val="auto"/>
        </w:rPr>
        <w:t>TENUTA DEL FASCICOLO</w:t>
      </w:r>
      <w:bookmarkEnd w:id="16"/>
    </w:p>
    <w:p w14:paraId="378EAA51" w14:textId="333EB8F0" w:rsidR="002A4929" w:rsidRPr="00712223" w:rsidRDefault="002A4929" w:rsidP="002A4929">
      <w:pPr>
        <w:spacing w:before="120" w:after="120" w:line="320" w:lineRule="atLeast"/>
        <w:jc w:val="both"/>
      </w:pPr>
      <w:r w:rsidRPr="00712223">
        <w:t>Il Beneficiario è tenuto ad una corretta tenuta del fascicolo dell’operazione, contenente gli atti relativi alla stessa (assegnazione del finanziamento del PO</w:t>
      </w:r>
      <w:r w:rsidR="00633682">
        <w:t>R</w:t>
      </w:r>
      <w:r w:rsidRPr="00712223">
        <w:t xml:space="preserve"> FESR 2014-2020, stanziamento di risorse proprie, progettazione e successiva aggiudicazione di lavori attraverso procedure di affidamento previste dalla normativa comunitaria, nazionale e regionale, esecuzione materiale, gestione contabile e pagamenti, attestazioni di spesa, controlli, verifiche tecniche, stati di avanzamento lavori, collaudo e rendicontazione, ecc..) e dovrà essere articolato in tre sezioni, per ciascuna delle quali viene indicato di seguito il contenuto minimo.</w:t>
      </w:r>
    </w:p>
    <w:p w14:paraId="7728B658" w14:textId="77777777" w:rsidR="002A4929" w:rsidRPr="004028A6" w:rsidRDefault="002A4929" w:rsidP="002A4929">
      <w:pPr>
        <w:numPr>
          <w:ilvl w:val="0"/>
          <w:numId w:val="28"/>
        </w:numPr>
        <w:spacing w:before="120" w:after="120" w:line="240" w:lineRule="atLeast"/>
        <w:jc w:val="both"/>
      </w:pPr>
      <w:r w:rsidRPr="004028A6">
        <w:rPr>
          <w:b/>
          <w:i/>
        </w:rPr>
        <w:t>Sezione anagrafica</w:t>
      </w:r>
      <w:r w:rsidRPr="004028A6">
        <w:t>:</w:t>
      </w:r>
    </w:p>
    <w:p w14:paraId="6FE854C3" w14:textId="77777777" w:rsidR="002A4929" w:rsidRPr="004028A6" w:rsidRDefault="002A4929" w:rsidP="002A4929">
      <w:pPr>
        <w:numPr>
          <w:ilvl w:val="0"/>
          <w:numId w:val="11"/>
        </w:numPr>
        <w:spacing w:before="120" w:after="120" w:line="240" w:lineRule="atLeast"/>
        <w:jc w:val="both"/>
      </w:pPr>
      <w:r w:rsidRPr="004028A6">
        <w:t>Asse (codifica e titolo)</w:t>
      </w:r>
    </w:p>
    <w:p w14:paraId="3F08B45A" w14:textId="77777777" w:rsidR="002A4929" w:rsidRPr="004028A6" w:rsidRDefault="002A4929" w:rsidP="002A4929">
      <w:pPr>
        <w:numPr>
          <w:ilvl w:val="0"/>
          <w:numId w:val="11"/>
        </w:numPr>
        <w:spacing w:before="120" w:after="120" w:line="240" w:lineRule="atLeast"/>
        <w:jc w:val="both"/>
      </w:pPr>
      <w:r>
        <w:t>Azione/Sub-azione</w:t>
      </w:r>
      <w:r w:rsidRPr="004028A6">
        <w:t xml:space="preserve"> (codifica e titolo)</w:t>
      </w:r>
    </w:p>
    <w:p w14:paraId="4BFBAFBF" w14:textId="77777777" w:rsidR="002A4929" w:rsidRPr="004028A6" w:rsidRDefault="002A4929" w:rsidP="002A4929">
      <w:pPr>
        <w:numPr>
          <w:ilvl w:val="0"/>
          <w:numId w:val="11"/>
        </w:numPr>
        <w:spacing w:before="120" w:after="120" w:line="240" w:lineRule="atLeast"/>
        <w:jc w:val="both"/>
      </w:pPr>
      <w:r w:rsidRPr="004028A6">
        <w:lastRenderedPageBreak/>
        <w:t>Denominazione dell’operazione/progetto</w:t>
      </w:r>
    </w:p>
    <w:p w14:paraId="1191FE11" w14:textId="77777777" w:rsidR="002A4929" w:rsidRPr="004028A6" w:rsidRDefault="002A4929" w:rsidP="002A4929">
      <w:pPr>
        <w:numPr>
          <w:ilvl w:val="0"/>
          <w:numId w:val="11"/>
        </w:numPr>
        <w:spacing w:before="120" w:after="120" w:line="240" w:lineRule="atLeast"/>
        <w:jc w:val="both"/>
      </w:pPr>
      <w:r w:rsidRPr="004028A6">
        <w:t>Luogo di realizzazione dell’operazione/progetto</w:t>
      </w:r>
    </w:p>
    <w:p w14:paraId="28CC9730" w14:textId="77777777" w:rsidR="002A4929" w:rsidRPr="004028A6" w:rsidRDefault="002A4929" w:rsidP="002A4929">
      <w:pPr>
        <w:numPr>
          <w:ilvl w:val="0"/>
          <w:numId w:val="11"/>
        </w:numPr>
        <w:spacing w:before="120" w:after="120" w:line="240" w:lineRule="atLeast"/>
        <w:jc w:val="both"/>
      </w:pPr>
      <w:r w:rsidRPr="004028A6">
        <w:t>Responsabile del procedimento (nome e cognome)</w:t>
      </w:r>
    </w:p>
    <w:p w14:paraId="4BD0CB14" w14:textId="77777777" w:rsidR="002A4929" w:rsidRPr="004028A6" w:rsidRDefault="002A4929" w:rsidP="002A4929">
      <w:pPr>
        <w:numPr>
          <w:ilvl w:val="0"/>
          <w:numId w:val="11"/>
        </w:numPr>
        <w:spacing w:before="120" w:after="120" w:line="240" w:lineRule="atLeast"/>
        <w:jc w:val="both"/>
      </w:pPr>
      <w:r w:rsidRPr="004028A6">
        <w:t xml:space="preserve">Luogo </w:t>
      </w:r>
      <w:r>
        <w:t xml:space="preserve">di </w:t>
      </w:r>
      <w:r w:rsidRPr="004028A6">
        <w:t xml:space="preserve">archiviazione della documentazione afferente </w:t>
      </w:r>
      <w:r>
        <w:t>al</w:t>
      </w:r>
      <w:r w:rsidRPr="004028A6">
        <w:t>l’operazione/progetto</w:t>
      </w:r>
    </w:p>
    <w:p w14:paraId="240B926A" w14:textId="77777777" w:rsidR="002A4929" w:rsidRPr="004028A6" w:rsidRDefault="002A4929" w:rsidP="002A4929">
      <w:pPr>
        <w:numPr>
          <w:ilvl w:val="0"/>
          <w:numId w:val="11"/>
        </w:numPr>
        <w:spacing w:before="120" w:after="120" w:line="240" w:lineRule="atLeast"/>
        <w:jc w:val="both"/>
      </w:pPr>
      <w:r w:rsidRPr="004028A6">
        <w:t>Stazione appaltante</w:t>
      </w:r>
    </w:p>
    <w:p w14:paraId="6AFC9F4F" w14:textId="77777777" w:rsidR="002A4929" w:rsidRPr="004028A6" w:rsidRDefault="002A4929" w:rsidP="002A4929">
      <w:pPr>
        <w:numPr>
          <w:ilvl w:val="0"/>
          <w:numId w:val="11"/>
        </w:numPr>
        <w:spacing w:before="120" w:after="120" w:line="240" w:lineRule="atLeast"/>
        <w:jc w:val="both"/>
      </w:pPr>
      <w:r w:rsidRPr="004028A6">
        <w:t>Indirizzo</w:t>
      </w:r>
    </w:p>
    <w:p w14:paraId="78787961" w14:textId="77777777" w:rsidR="002A4929" w:rsidRPr="004028A6" w:rsidRDefault="002A4929" w:rsidP="002A4929">
      <w:pPr>
        <w:numPr>
          <w:ilvl w:val="0"/>
          <w:numId w:val="11"/>
        </w:numPr>
        <w:spacing w:before="120" w:after="120" w:line="240" w:lineRule="atLeast"/>
        <w:jc w:val="both"/>
      </w:pPr>
      <w:r w:rsidRPr="004028A6">
        <w:t>Rappres</w:t>
      </w:r>
      <w:r>
        <w:t>entante legale (nome, cognome e</w:t>
      </w:r>
      <w:r w:rsidRPr="004028A6">
        <w:t xml:space="preserve"> indirizzo)</w:t>
      </w:r>
    </w:p>
    <w:p w14:paraId="40D57CCB" w14:textId="77777777" w:rsidR="002A4929" w:rsidRPr="004028A6" w:rsidRDefault="002A4929" w:rsidP="002A4929">
      <w:pPr>
        <w:numPr>
          <w:ilvl w:val="0"/>
          <w:numId w:val="11"/>
        </w:numPr>
        <w:spacing w:before="120" w:after="120" w:line="240" w:lineRule="atLeast"/>
        <w:jc w:val="both"/>
      </w:pPr>
      <w:r w:rsidRPr="004028A6">
        <w:t>Progetto generatore di entrate? (si/no)</w:t>
      </w:r>
    </w:p>
    <w:p w14:paraId="592149A4" w14:textId="77777777" w:rsidR="002A4929" w:rsidRPr="004028A6" w:rsidRDefault="002A4929" w:rsidP="002A4929">
      <w:pPr>
        <w:numPr>
          <w:ilvl w:val="0"/>
          <w:numId w:val="11"/>
        </w:numPr>
        <w:spacing w:before="120" w:after="120" w:line="240" w:lineRule="atLeast"/>
        <w:jc w:val="both"/>
      </w:pPr>
      <w:r w:rsidRPr="004028A6">
        <w:t>Operazione sottoposta a oneri di informazione e pubblicità? (si/no)</w:t>
      </w:r>
    </w:p>
    <w:p w14:paraId="6D1306DF" w14:textId="77777777" w:rsidR="002A4929" w:rsidRPr="004028A6" w:rsidRDefault="002A4929" w:rsidP="002A4929">
      <w:pPr>
        <w:numPr>
          <w:ilvl w:val="0"/>
          <w:numId w:val="11"/>
        </w:numPr>
        <w:spacing w:before="120" w:after="120" w:line="240" w:lineRule="atLeast"/>
        <w:jc w:val="both"/>
      </w:pPr>
      <w:r w:rsidRPr="004028A6">
        <w:t>Opera</w:t>
      </w:r>
      <w:r>
        <w:t xml:space="preserve">zione sopra soglia comunitaria? </w:t>
      </w:r>
      <w:r w:rsidRPr="004028A6">
        <w:t>(si/no)</w:t>
      </w:r>
    </w:p>
    <w:p w14:paraId="0DFB813E" w14:textId="77777777" w:rsidR="002A4929" w:rsidRPr="004028A6" w:rsidRDefault="002A4929" w:rsidP="002A4929">
      <w:pPr>
        <w:numPr>
          <w:ilvl w:val="0"/>
          <w:numId w:val="11"/>
        </w:numPr>
        <w:spacing w:before="120" w:after="120" w:line="240" w:lineRule="atLeast"/>
        <w:jc w:val="both"/>
      </w:pPr>
      <w:r w:rsidRPr="004028A6">
        <w:t>Costo dell’operazione e fonti di finanziamento</w:t>
      </w:r>
    </w:p>
    <w:p w14:paraId="0499CE1E" w14:textId="77777777" w:rsidR="002A4929" w:rsidRPr="004028A6" w:rsidRDefault="002A4929" w:rsidP="002A4929">
      <w:pPr>
        <w:numPr>
          <w:ilvl w:val="0"/>
          <w:numId w:val="28"/>
        </w:numPr>
        <w:spacing w:before="120" w:after="120" w:line="240" w:lineRule="atLeast"/>
        <w:jc w:val="both"/>
      </w:pPr>
      <w:r w:rsidRPr="004028A6">
        <w:rPr>
          <w:b/>
          <w:i/>
        </w:rPr>
        <w:t>Sezione della documentazione tecnica e amministrativa</w:t>
      </w:r>
      <w:r w:rsidRPr="004028A6">
        <w:t>:</w:t>
      </w:r>
    </w:p>
    <w:p w14:paraId="1B84F6EB" w14:textId="77777777" w:rsidR="002A4929" w:rsidRPr="004028A6" w:rsidRDefault="002A4929" w:rsidP="002A4929">
      <w:pPr>
        <w:numPr>
          <w:ilvl w:val="0"/>
          <w:numId w:val="12"/>
        </w:numPr>
        <w:spacing w:before="120" w:after="120" w:line="240" w:lineRule="atLeast"/>
        <w:jc w:val="both"/>
      </w:pPr>
      <w:r w:rsidRPr="004028A6">
        <w:t xml:space="preserve">Atti di ammissione al finanziamento </w:t>
      </w:r>
    </w:p>
    <w:p w14:paraId="57015AAE" w14:textId="77777777" w:rsidR="002A4929" w:rsidRPr="004028A6" w:rsidRDefault="002A4929" w:rsidP="002A4929">
      <w:pPr>
        <w:numPr>
          <w:ilvl w:val="0"/>
          <w:numId w:val="18"/>
        </w:numPr>
        <w:spacing w:before="120" w:after="120" w:line="240" w:lineRule="atLeast"/>
        <w:jc w:val="both"/>
      </w:pPr>
      <w:r w:rsidRPr="004028A6">
        <w:t>Atto di ammissione al finanziamento</w:t>
      </w:r>
    </w:p>
    <w:p w14:paraId="6A009FB9" w14:textId="77777777" w:rsidR="002A4929" w:rsidRPr="004028A6" w:rsidRDefault="002A4929" w:rsidP="002A4929">
      <w:pPr>
        <w:numPr>
          <w:ilvl w:val="0"/>
          <w:numId w:val="18"/>
        </w:numPr>
        <w:spacing w:before="120" w:after="120" w:line="240" w:lineRule="atLeast"/>
        <w:jc w:val="both"/>
      </w:pPr>
      <w:r w:rsidRPr="004028A6">
        <w:t>Atto di accettazione degli obblighi previsti dal provvedimento di finanziamento</w:t>
      </w:r>
    </w:p>
    <w:p w14:paraId="34FC663B" w14:textId="77777777" w:rsidR="002A4929" w:rsidRPr="004028A6" w:rsidRDefault="002A4929" w:rsidP="002A4929">
      <w:pPr>
        <w:numPr>
          <w:ilvl w:val="0"/>
          <w:numId w:val="12"/>
        </w:numPr>
        <w:spacing w:before="120" w:after="120" w:line="240" w:lineRule="atLeast"/>
        <w:jc w:val="both"/>
      </w:pPr>
      <w:r w:rsidRPr="004028A6">
        <w:t>Responsabile del Procedimento (RUP)</w:t>
      </w:r>
    </w:p>
    <w:p w14:paraId="51EAC019" w14:textId="77777777" w:rsidR="002A4929" w:rsidRPr="004028A6" w:rsidRDefault="002A4929" w:rsidP="002A4929">
      <w:pPr>
        <w:numPr>
          <w:ilvl w:val="0"/>
          <w:numId w:val="30"/>
        </w:numPr>
        <w:spacing w:before="120" w:after="120" w:line="240" w:lineRule="atLeast"/>
        <w:ind w:left="1068"/>
        <w:jc w:val="both"/>
      </w:pPr>
      <w:r w:rsidRPr="004028A6">
        <w:t>Atto di nomina del RUP</w:t>
      </w:r>
    </w:p>
    <w:p w14:paraId="35D850AE" w14:textId="77777777" w:rsidR="002A4929" w:rsidRPr="004028A6" w:rsidRDefault="002A4929" w:rsidP="002A4929">
      <w:pPr>
        <w:numPr>
          <w:ilvl w:val="0"/>
          <w:numId w:val="30"/>
        </w:numPr>
        <w:spacing w:before="120" w:after="120" w:line="240" w:lineRule="atLeast"/>
        <w:ind w:left="1068"/>
        <w:jc w:val="both"/>
      </w:pPr>
      <w:r w:rsidRPr="004028A6">
        <w:t>Eventuali atti di sostituzione del RUP</w:t>
      </w:r>
    </w:p>
    <w:p w14:paraId="469BF5A2" w14:textId="77777777" w:rsidR="002A4929" w:rsidRPr="004028A6" w:rsidRDefault="002A4929" w:rsidP="002A4929">
      <w:pPr>
        <w:numPr>
          <w:ilvl w:val="0"/>
          <w:numId w:val="12"/>
        </w:numPr>
        <w:spacing w:before="120" w:after="120" w:line="240" w:lineRule="atLeast"/>
        <w:jc w:val="both"/>
      </w:pPr>
      <w:r w:rsidRPr="004028A6">
        <w:t>Conferimento incarichi professionali</w:t>
      </w:r>
    </w:p>
    <w:p w14:paraId="682B1A32" w14:textId="77777777" w:rsidR="002A4929" w:rsidRPr="004028A6" w:rsidRDefault="002A4929" w:rsidP="002A4929">
      <w:pPr>
        <w:numPr>
          <w:ilvl w:val="0"/>
          <w:numId w:val="19"/>
        </w:numPr>
        <w:spacing w:before="120" w:after="120" w:line="240" w:lineRule="atLeast"/>
        <w:ind w:left="1068"/>
        <w:jc w:val="both"/>
      </w:pPr>
      <w:r w:rsidRPr="004028A6">
        <w:t>Atti relativi alla procedura di affidamento</w:t>
      </w:r>
    </w:p>
    <w:p w14:paraId="5898E1E7" w14:textId="77777777" w:rsidR="002A4929" w:rsidRPr="004028A6" w:rsidRDefault="002A4929" w:rsidP="002A4929">
      <w:pPr>
        <w:numPr>
          <w:ilvl w:val="0"/>
          <w:numId w:val="19"/>
        </w:numPr>
        <w:spacing w:before="120" w:after="120" w:line="240" w:lineRule="atLeast"/>
        <w:ind w:left="1068"/>
        <w:jc w:val="both"/>
      </w:pPr>
      <w:r w:rsidRPr="004028A6">
        <w:t>Atti relativi al conferimento dell’incarico</w:t>
      </w:r>
    </w:p>
    <w:p w14:paraId="7C1F50C7" w14:textId="77777777" w:rsidR="002A4929" w:rsidRPr="004028A6" w:rsidRDefault="002A4929" w:rsidP="002A4929">
      <w:pPr>
        <w:numPr>
          <w:ilvl w:val="0"/>
          <w:numId w:val="12"/>
        </w:numPr>
        <w:spacing w:before="120" w:after="120" w:line="240" w:lineRule="atLeast"/>
        <w:jc w:val="both"/>
      </w:pPr>
      <w:r w:rsidRPr="004028A6">
        <w:t>Progetto esecutivo a base d’asta (progetto definitivo in caso di appalto integrato)</w:t>
      </w:r>
    </w:p>
    <w:p w14:paraId="586AD7C8" w14:textId="77777777" w:rsidR="002A4929" w:rsidRPr="004028A6" w:rsidRDefault="002A4929" w:rsidP="002A4929">
      <w:pPr>
        <w:numPr>
          <w:ilvl w:val="0"/>
          <w:numId w:val="31"/>
        </w:numPr>
        <w:spacing w:before="120" w:after="120" w:line="240" w:lineRule="atLeast"/>
        <w:ind w:left="1068"/>
        <w:jc w:val="both"/>
      </w:pPr>
      <w:r w:rsidRPr="004028A6">
        <w:t>Quadro economico</w:t>
      </w:r>
    </w:p>
    <w:p w14:paraId="15E4E64E" w14:textId="77777777" w:rsidR="002A4929" w:rsidRPr="004028A6" w:rsidRDefault="002A4929" w:rsidP="002A4929">
      <w:pPr>
        <w:numPr>
          <w:ilvl w:val="0"/>
          <w:numId w:val="31"/>
        </w:numPr>
        <w:spacing w:before="120" w:after="120" w:line="240" w:lineRule="atLeast"/>
        <w:ind w:left="1068"/>
        <w:jc w:val="both"/>
      </w:pPr>
      <w:r w:rsidRPr="004028A6">
        <w:t>Cronoprogramma</w:t>
      </w:r>
    </w:p>
    <w:p w14:paraId="0963FF3A" w14:textId="77777777" w:rsidR="002A4929" w:rsidRPr="004028A6" w:rsidRDefault="002A4929" w:rsidP="002A4929">
      <w:pPr>
        <w:numPr>
          <w:ilvl w:val="0"/>
          <w:numId w:val="31"/>
        </w:numPr>
        <w:spacing w:before="120" w:after="120" w:line="240" w:lineRule="atLeast"/>
        <w:ind w:left="1068"/>
        <w:jc w:val="both"/>
      </w:pPr>
      <w:r w:rsidRPr="004028A6">
        <w:t>Piano particellare descrittivo di esproprio (elenco degli espropriati)</w:t>
      </w:r>
    </w:p>
    <w:p w14:paraId="5C431315" w14:textId="77777777" w:rsidR="002A4929" w:rsidRPr="004028A6" w:rsidRDefault="002A4929" w:rsidP="002A4929">
      <w:pPr>
        <w:numPr>
          <w:ilvl w:val="0"/>
          <w:numId w:val="31"/>
        </w:numPr>
        <w:spacing w:before="120" w:after="120" w:line="240" w:lineRule="atLeast"/>
        <w:ind w:left="1068"/>
        <w:jc w:val="both"/>
      </w:pPr>
      <w:r w:rsidRPr="004028A6">
        <w:t>Piani di sicurezza e di coordinamento</w:t>
      </w:r>
    </w:p>
    <w:p w14:paraId="1440039E" w14:textId="77777777" w:rsidR="002A4929" w:rsidRPr="004028A6" w:rsidRDefault="002A4929" w:rsidP="002A4929">
      <w:pPr>
        <w:numPr>
          <w:ilvl w:val="0"/>
          <w:numId w:val="31"/>
        </w:numPr>
        <w:spacing w:before="120" w:after="120" w:line="240" w:lineRule="atLeast"/>
        <w:ind w:left="1068"/>
        <w:jc w:val="both"/>
      </w:pPr>
      <w:r w:rsidRPr="004028A6">
        <w:t>Schema di contratto e capitolato speciale d’appalto</w:t>
      </w:r>
    </w:p>
    <w:p w14:paraId="76D788F4" w14:textId="77777777" w:rsidR="002A4929" w:rsidRPr="004028A6" w:rsidRDefault="002A4929" w:rsidP="002A4929">
      <w:pPr>
        <w:numPr>
          <w:ilvl w:val="0"/>
          <w:numId w:val="31"/>
        </w:numPr>
        <w:spacing w:before="120" w:after="120" w:line="240" w:lineRule="atLeast"/>
        <w:ind w:left="1068"/>
        <w:jc w:val="both"/>
      </w:pPr>
      <w:r w:rsidRPr="004028A6">
        <w:t>Delibera di approvazione del progetto</w:t>
      </w:r>
    </w:p>
    <w:p w14:paraId="45AE008F" w14:textId="77777777" w:rsidR="002A4929" w:rsidRPr="004028A6" w:rsidRDefault="002A4929" w:rsidP="002A4929">
      <w:pPr>
        <w:numPr>
          <w:ilvl w:val="0"/>
          <w:numId w:val="12"/>
        </w:numPr>
        <w:spacing w:before="120" w:after="120" w:line="240" w:lineRule="atLeast"/>
        <w:jc w:val="both"/>
      </w:pPr>
      <w:r w:rsidRPr="004028A6">
        <w:t>Atti di gara e esecuzione dei lavori</w:t>
      </w:r>
    </w:p>
    <w:p w14:paraId="3F585AF8" w14:textId="77777777" w:rsidR="002A4929" w:rsidRPr="004028A6" w:rsidRDefault="002A4929" w:rsidP="002A4929">
      <w:pPr>
        <w:numPr>
          <w:ilvl w:val="0"/>
          <w:numId w:val="20"/>
        </w:numPr>
        <w:spacing w:before="120" w:after="120" w:line="240" w:lineRule="atLeast"/>
        <w:ind w:left="1068"/>
        <w:jc w:val="both"/>
      </w:pPr>
      <w:r w:rsidRPr="004028A6">
        <w:t>Delibera di approvazione capitolato/disciplinare di gara e relativo bando</w:t>
      </w:r>
    </w:p>
    <w:p w14:paraId="3BA6C0F3" w14:textId="77777777" w:rsidR="002A4929" w:rsidRPr="004028A6" w:rsidRDefault="002A4929" w:rsidP="002A4929">
      <w:pPr>
        <w:numPr>
          <w:ilvl w:val="0"/>
          <w:numId w:val="20"/>
        </w:numPr>
        <w:spacing w:before="120" w:after="120" w:line="240" w:lineRule="atLeast"/>
        <w:ind w:left="1068"/>
        <w:jc w:val="both"/>
      </w:pPr>
      <w:r w:rsidRPr="004028A6">
        <w:t>Atti relativi alla pubblicazione del bando</w:t>
      </w:r>
    </w:p>
    <w:p w14:paraId="0744F07D" w14:textId="77777777" w:rsidR="002A4929" w:rsidRPr="004028A6" w:rsidRDefault="002A4929" w:rsidP="002A4929">
      <w:pPr>
        <w:numPr>
          <w:ilvl w:val="0"/>
          <w:numId w:val="20"/>
        </w:numPr>
        <w:spacing w:before="120" w:after="120" w:line="240" w:lineRule="atLeast"/>
        <w:ind w:left="1068"/>
        <w:jc w:val="both"/>
      </w:pPr>
      <w:r w:rsidRPr="004028A6">
        <w:t>Atto di nomina della commissione</w:t>
      </w:r>
      <w:r>
        <w:t xml:space="preserve"> di gara</w:t>
      </w:r>
    </w:p>
    <w:p w14:paraId="7ACAA673" w14:textId="77777777" w:rsidR="002A4929" w:rsidRPr="004028A6" w:rsidRDefault="002A4929" w:rsidP="002A4929">
      <w:pPr>
        <w:numPr>
          <w:ilvl w:val="0"/>
          <w:numId w:val="20"/>
        </w:numPr>
        <w:spacing w:before="120" w:after="120" w:line="240" w:lineRule="atLeast"/>
        <w:ind w:left="1068"/>
        <w:jc w:val="both"/>
      </w:pPr>
      <w:r w:rsidRPr="004028A6">
        <w:t>Verbali di gara</w:t>
      </w:r>
    </w:p>
    <w:p w14:paraId="4B608F13" w14:textId="77777777" w:rsidR="002A4929" w:rsidRPr="004028A6" w:rsidRDefault="002A4929" w:rsidP="002A4929">
      <w:pPr>
        <w:numPr>
          <w:ilvl w:val="0"/>
          <w:numId w:val="20"/>
        </w:numPr>
        <w:spacing w:before="120" w:after="120" w:line="240" w:lineRule="atLeast"/>
        <w:ind w:left="1068"/>
        <w:jc w:val="both"/>
      </w:pPr>
      <w:r w:rsidRPr="004028A6">
        <w:lastRenderedPageBreak/>
        <w:t>Atto di approvazione dei verbali di gara e di aggiudicazione della gara e successiva pubblicazione degli esiti della gara (avviso di avvenuta aggiudicazione)</w:t>
      </w:r>
    </w:p>
    <w:p w14:paraId="525DAB23" w14:textId="77777777" w:rsidR="002A4929" w:rsidRPr="004028A6" w:rsidRDefault="002A4929" w:rsidP="002A4929">
      <w:pPr>
        <w:numPr>
          <w:ilvl w:val="0"/>
          <w:numId w:val="20"/>
        </w:numPr>
        <w:spacing w:before="120" w:after="120" w:line="240" w:lineRule="atLeast"/>
        <w:ind w:left="1068"/>
        <w:jc w:val="both"/>
      </w:pPr>
      <w:r w:rsidRPr="004028A6">
        <w:t>Quadro economico al netto del ribasso (con evidenza delle economie di gara)</w:t>
      </w:r>
    </w:p>
    <w:p w14:paraId="6E7B3262" w14:textId="77777777" w:rsidR="002A4929" w:rsidRPr="004028A6" w:rsidRDefault="002A4929" w:rsidP="002A4929">
      <w:pPr>
        <w:numPr>
          <w:ilvl w:val="0"/>
          <w:numId w:val="20"/>
        </w:numPr>
        <w:spacing w:before="120" w:after="120" w:line="240" w:lineRule="atLeast"/>
        <w:ind w:left="1068"/>
        <w:jc w:val="both"/>
      </w:pPr>
      <w:r w:rsidRPr="004028A6">
        <w:t>Atti relativi all’aggiudicazione definitiva (comprese verifiche)</w:t>
      </w:r>
    </w:p>
    <w:p w14:paraId="0748BD2F" w14:textId="77777777" w:rsidR="002A4929" w:rsidRPr="004028A6" w:rsidRDefault="002A4929" w:rsidP="002A4929">
      <w:pPr>
        <w:numPr>
          <w:ilvl w:val="0"/>
          <w:numId w:val="20"/>
        </w:numPr>
        <w:spacing w:before="120" w:after="120" w:line="240" w:lineRule="atLeast"/>
        <w:ind w:left="1068"/>
        <w:jc w:val="both"/>
      </w:pPr>
      <w:r w:rsidRPr="004028A6">
        <w:t>Contratto di appalto</w:t>
      </w:r>
    </w:p>
    <w:p w14:paraId="0C8E76FD" w14:textId="77777777" w:rsidR="002A4929" w:rsidRPr="004028A6" w:rsidRDefault="002A4929" w:rsidP="002A4929">
      <w:pPr>
        <w:numPr>
          <w:ilvl w:val="0"/>
          <w:numId w:val="20"/>
        </w:numPr>
        <w:spacing w:before="120" w:after="120" w:line="240" w:lineRule="atLeast"/>
        <w:ind w:left="1068"/>
        <w:jc w:val="both"/>
      </w:pPr>
      <w:r w:rsidRPr="004028A6">
        <w:t>Se ricorre, procedura autorizzativa del subappalto</w:t>
      </w:r>
    </w:p>
    <w:p w14:paraId="50778341" w14:textId="77777777" w:rsidR="002A4929" w:rsidRPr="004028A6" w:rsidRDefault="002A4929" w:rsidP="002A4929">
      <w:pPr>
        <w:numPr>
          <w:ilvl w:val="0"/>
          <w:numId w:val="20"/>
        </w:numPr>
        <w:spacing w:before="120" w:after="120" w:line="240" w:lineRule="atLeast"/>
        <w:ind w:left="1068"/>
        <w:jc w:val="both"/>
      </w:pPr>
      <w:r w:rsidRPr="004028A6">
        <w:t>Verbale di consegna dei lavori</w:t>
      </w:r>
    </w:p>
    <w:p w14:paraId="13F3290F" w14:textId="77777777" w:rsidR="002A4929" w:rsidRPr="004028A6" w:rsidRDefault="002A4929" w:rsidP="002A4929">
      <w:pPr>
        <w:numPr>
          <w:ilvl w:val="0"/>
          <w:numId w:val="20"/>
        </w:numPr>
        <w:spacing w:before="120" w:after="120" w:line="240" w:lineRule="atLeast"/>
        <w:ind w:left="1068"/>
        <w:jc w:val="both"/>
      </w:pPr>
      <w:r w:rsidRPr="004028A6">
        <w:t>Dichiarazione di esistenza delle condizioni dichiarate, visti, pareri ed autorizzazioni</w:t>
      </w:r>
    </w:p>
    <w:p w14:paraId="727AF31F" w14:textId="77777777" w:rsidR="002A4929" w:rsidRPr="004028A6" w:rsidRDefault="002A4929" w:rsidP="002A4929">
      <w:pPr>
        <w:numPr>
          <w:ilvl w:val="0"/>
          <w:numId w:val="20"/>
        </w:numPr>
        <w:spacing w:before="120" w:after="120" w:line="240" w:lineRule="atLeast"/>
        <w:ind w:left="1068"/>
        <w:jc w:val="both"/>
      </w:pPr>
      <w:r w:rsidRPr="004028A6">
        <w:t>Se ricorre, delibera di approvazione della gara per fornitura impianti e/o macchinari e/o attrezzature</w:t>
      </w:r>
    </w:p>
    <w:p w14:paraId="71CDE1D2" w14:textId="77777777" w:rsidR="002A4929" w:rsidRPr="004028A6" w:rsidRDefault="002A4929" w:rsidP="002A4929">
      <w:pPr>
        <w:numPr>
          <w:ilvl w:val="0"/>
          <w:numId w:val="20"/>
        </w:numPr>
        <w:spacing w:before="120" w:after="120" w:line="240" w:lineRule="atLeast"/>
        <w:ind w:left="1068"/>
        <w:jc w:val="both"/>
      </w:pPr>
      <w:r w:rsidRPr="004028A6">
        <w:t>Se ricorre, verbali di gara</w:t>
      </w:r>
    </w:p>
    <w:p w14:paraId="025D3558" w14:textId="77777777" w:rsidR="002A4929" w:rsidRPr="004028A6" w:rsidRDefault="002A4929" w:rsidP="002A4929">
      <w:pPr>
        <w:numPr>
          <w:ilvl w:val="0"/>
          <w:numId w:val="20"/>
        </w:numPr>
        <w:spacing w:before="120" w:after="120" w:line="240" w:lineRule="atLeast"/>
        <w:ind w:left="1068"/>
        <w:jc w:val="both"/>
      </w:pPr>
      <w:r w:rsidRPr="004028A6">
        <w:t>Se ricorre, approvazione dei verbali di gara e aggiudicazione delle forniture</w:t>
      </w:r>
    </w:p>
    <w:p w14:paraId="4CD434C7" w14:textId="77777777" w:rsidR="002A4929" w:rsidRPr="004028A6" w:rsidRDefault="002A4929" w:rsidP="002A4929">
      <w:pPr>
        <w:numPr>
          <w:ilvl w:val="0"/>
          <w:numId w:val="20"/>
        </w:numPr>
        <w:spacing w:before="120" w:after="120" w:line="240" w:lineRule="atLeast"/>
        <w:ind w:left="1068"/>
        <w:jc w:val="both"/>
      </w:pPr>
      <w:r w:rsidRPr="004028A6">
        <w:t>Se ricorre, contratti o altri documenti giuridicamente vincolanti</w:t>
      </w:r>
    </w:p>
    <w:p w14:paraId="03F99EE6" w14:textId="77777777" w:rsidR="002A4929" w:rsidRPr="004028A6" w:rsidRDefault="002A4929" w:rsidP="002A4929">
      <w:pPr>
        <w:numPr>
          <w:ilvl w:val="0"/>
          <w:numId w:val="12"/>
        </w:numPr>
        <w:spacing w:before="120" w:after="120" w:line="240" w:lineRule="atLeast"/>
        <w:jc w:val="both"/>
      </w:pPr>
      <w:r>
        <w:t xml:space="preserve">Variazioni </w:t>
      </w:r>
      <w:r w:rsidRPr="004028A6">
        <w:t xml:space="preserve">nelle forniture di impianti e/o macchinari e/o attrezzature e/o arredi </w:t>
      </w:r>
    </w:p>
    <w:p w14:paraId="1A51978D" w14:textId="77777777" w:rsidR="002A4929" w:rsidRPr="004028A6" w:rsidRDefault="002A4929" w:rsidP="002A4929">
      <w:pPr>
        <w:numPr>
          <w:ilvl w:val="0"/>
          <w:numId w:val="32"/>
        </w:numPr>
        <w:tabs>
          <w:tab w:val="left" w:pos="993"/>
        </w:tabs>
        <w:spacing w:before="120" w:after="120" w:line="240" w:lineRule="atLeast"/>
        <w:ind w:left="720" w:hanging="11"/>
        <w:jc w:val="both"/>
      </w:pPr>
      <w:r w:rsidRPr="004028A6">
        <w:t>Atto di approvazione della variazione</w:t>
      </w:r>
    </w:p>
    <w:p w14:paraId="472FC654" w14:textId="77777777" w:rsidR="002A4929" w:rsidRPr="004028A6" w:rsidRDefault="002A4929" w:rsidP="002A4929">
      <w:pPr>
        <w:numPr>
          <w:ilvl w:val="0"/>
          <w:numId w:val="32"/>
        </w:numPr>
        <w:tabs>
          <w:tab w:val="left" w:pos="993"/>
        </w:tabs>
        <w:spacing w:before="120" w:after="120" w:line="240" w:lineRule="atLeast"/>
        <w:ind w:left="720" w:hanging="11"/>
        <w:jc w:val="both"/>
      </w:pPr>
      <w:r w:rsidRPr="004028A6">
        <w:t xml:space="preserve">Relazione sulla piena funzionalità dei beni acquisiti </w:t>
      </w:r>
    </w:p>
    <w:p w14:paraId="0ED850A5" w14:textId="77777777" w:rsidR="002A4929" w:rsidRPr="004028A6" w:rsidRDefault="002A4929" w:rsidP="002A4929">
      <w:pPr>
        <w:numPr>
          <w:ilvl w:val="0"/>
          <w:numId w:val="32"/>
        </w:numPr>
        <w:tabs>
          <w:tab w:val="left" w:pos="993"/>
        </w:tabs>
        <w:spacing w:before="120" w:after="120" w:line="240" w:lineRule="atLeast"/>
        <w:ind w:left="720" w:hanging="11"/>
        <w:jc w:val="both"/>
      </w:pPr>
      <w:r w:rsidRPr="004028A6">
        <w:t>Atto di approvazione della relazione di piena funzionalità dei beni acquisiti</w:t>
      </w:r>
    </w:p>
    <w:p w14:paraId="1B9A9266" w14:textId="77777777" w:rsidR="002A4929" w:rsidRPr="004028A6" w:rsidRDefault="002A4929" w:rsidP="002A4929">
      <w:pPr>
        <w:numPr>
          <w:ilvl w:val="0"/>
          <w:numId w:val="32"/>
        </w:numPr>
        <w:tabs>
          <w:tab w:val="left" w:pos="993"/>
        </w:tabs>
        <w:spacing w:before="120" w:after="120" w:line="240" w:lineRule="atLeast"/>
        <w:ind w:left="720" w:hanging="11"/>
        <w:jc w:val="both"/>
      </w:pPr>
      <w:r w:rsidRPr="004028A6">
        <w:t>Quadro Economico a Consuntivo approvato</w:t>
      </w:r>
    </w:p>
    <w:p w14:paraId="13EF1F56" w14:textId="77777777" w:rsidR="002A4929" w:rsidRPr="004028A6" w:rsidRDefault="002A4929" w:rsidP="002A4929">
      <w:pPr>
        <w:numPr>
          <w:ilvl w:val="0"/>
          <w:numId w:val="12"/>
        </w:numPr>
        <w:spacing w:before="120" w:after="120" w:line="240" w:lineRule="atLeast"/>
        <w:jc w:val="both"/>
      </w:pPr>
      <w:r w:rsidRPr="004028A6">
        <w:t xml:space="preserve">Variante in corso d’opera e/o assestamento finale </w:t>
      </w:r>
    </w:p>
    <w:p w14:paraId="5791D645"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Atto di approvazione della perizia di variante</w:t>
      </w:r>
    </w:p>
    <w:p w14:paraId="10D5FF78"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Se ricorre, verbale di sospensione dei lavori</w:t>
      </w:r>
    </w:p>
    <w:p w14:paraId="7CB64F5E"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Nuovo quadro economico</w:t>
      </w:r>
    </w:p>
    <w:p w14:paraId="790FD2DD"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Certificato di ultimazione lavori</w:t>
      </w:r>
    </w:p>
    <w:p w14:paraId="6F196317"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 xml:space="preserve">Certificato di collaudo e/o di regolare esecuzione </w:t>
      </w:r>
    </w:p>
    <w:p w14:paraId="3BFB5E78"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Atto di approvazione collaudo</w:t>
      </w:r>
    </w:p>
    <w:p w14:paraId="3563F7D6"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Quadro economico a consuntivo</w:t>
      </w:r>
    </w:p>
    <w:p w14:paraId="5727A934"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Verbale di riconsegna dei lavori</w:t>
      </w:r>
    </w:p>
    <w:p w14:paraId="27930F47" w14:textId="77777777" w:rsidR="002A4929" w:rsidRPr="004028A6" w:rsidRDefault="002A4929" w:rsidP="002A4929">
      <w:pPr>
        <w:numPr>
          <w:ilvl w:val="0"/>
          <w:numId w:val="12"/>
        </w:numPr>
        <w:spacing w:before="120" w:after="120" w:line="240" w:lineRule="atLeast"/>
        <w:jc w:val="both"/>
      </w:pPr>
      <w:r w:rsidRPr="004028A6">
        <w:t>Adempimenti relativi alla pubblicità ai sensi del Reg. CE 1828/2006</w:t>
      </w:r>
    </w:p>
    <w:p w14:paraId="4FBDD309" w14:textId="77777777" w:rsidR="002A4929" w:rsidRPr="004028A6" w:rsidRDefault="002A4929" w:rsidP="002A4929">
      <w:pPr>
        <w:numPr>
          <w:ilvl w:val="0"/>
          <w:numId w:val="21"/>
        </w:numPr>
        <w:tabs>
          <w:tab w:val="left" w:pos="993"/>
        </w:tabs>
        <w:spacing w:before="120" w:after="120" w:line="240" w:lineRule="atLeast"/>
        <w:ind w:hanging="11"/>
        <w:jc w:val="both"/>
      </w:pPr>
      <w:r w:rsidRPr="004028A6">
        <w:t>Documentazione fotografica attestante il rispetto degli adempimenti</w:t>
      </w:r>
    </w:p>
    <w:p w14:paraId="4055DB9C" w14:textId="77777777" w:rsidR="002A4929" w:rsidRPr="004028A6" w:rsidRDefault="002A4929" w:rsidP="002A4929">
      <w:pPr>
        <w:numPr>
          <w:ilvl w:val="0"/>
          <w:numId w:val="28"/>
        </w:numPr>
        <w:spacing w:before="120" w:after="120" w:line="240" w:lineRule="atLeast"/>
        <w:jc w:val="both"/>
      </w:pPr>
      <w:r w:rsidRPr="004028A6">
        <w:rPr>
          <w:b/>
          <w:i/>
        </w:rPr>
        <w:t>Sezione Contabile e finanziaria</w:t>
      </w:r>
      <w:r w:rsidRPr="004028A6">
        <w:t>:</w:t>
      </w:r>
    </w:p>
    <w:p w14:paraId="38D6B342" w14:textId="77777777" w:rsidR="002A4929" w:rsidRPr="004028A6" w:rsidRDefault="002A4929" w:rsidP="002A4929">
      <w:pPr>
        <w:numPr>
          <w:ilvl w:val="0"/>
          <w:numId w:val="13"/>
        </w:numPr>
        <w:spacing w:before="120" w:after="120" w:line="240" w:lineRule="atLeast"/>
        <w:jc w:val="both"/>
      </w:pPr>
      <w:r w:rsidRPr="004028A6">
        <w:t>Estremi del c/c dedicato al finanziamento dell’operazione/progetto</w:t>
      </w:r>
    </w:p>
    <w:p w14:paraId="1FA7BEAC" w14:textId="77777777" w:rsidR="002A4929" w:rsidRPr="004028A6" w:rsidRDefault="002A4929" w:rsidP="002A4929">
      <w:pPr>
        <w:numPr>
          <w:ilvl w:val="0"/>
          <w:numId w:val="13"/>
        </w:numPr>
        <w:spacing w:before="120" w:after="120" w:line="240" w:lineRule="atLeast"/>
        <w:jc w:val="both"/>
      </w:pPr>
      <w:r w:rsidRPr="004028A6">
        <w:t>Determinazioni e/o decreti di liquidazione regionale</w:t>
      </w:r>
    </w:p>
    <w:p w14:paraId="014AA235" w14:textId="77777777" w:rsidR="002A4929" w:rsidRPr="004028A6" w:rsidRDefault="002A4929" w:rsidP="002A4929">
      <w:pPr>
        <w:numPr>
          <w:ilvl w:val="0"/>
          <w:numId w:val="13"/>
        </w:numPr>
        <w:spacing w:before="120" w:after="120" w:line="240" w:lineRule="atLeast"/>
        <w:jc w:val="both"/>
      </w:pPr>
      <w:r w:rsidRPr="004028A6">
        <w:t>Spese tecniche</w:t>
      </w:r>
    </w:p>
    <w:p w14:paraId="273D76F0" w14:textId="77777777" w:rsidR="002A4929" w:rsidRPr="004028A6" w:rsidRDefault="002A4929" w:rsidP="002A4929">
      <w:pPr>
        <w:numPr>
          <w:ilvl w:val="0"/>
          <w:numId w:val="13"/>
        </w:numPr>
        <w:spacing w:before="120" w:after="120" w:line="240" w:lineRule="atLeast"/>
        <w:jc w:val="both"/>
      </w:pPr>
      <w:r w:rsidRPr="004028A6">
        <w:t>Espropri</w:t>
      </w:r>
    </w:p>
    <w:p w14:paraId="7C08AB0E" w14:textId="77777777" w:rsidR="002A4929" w:rsidRPr="004028A6" w:rsidRDefault="002A4929" w:rsidP="002A4929">
      <w:pPr>
        <w:numPr>
          <w:ilvl w:val="0"/>
          <w:numId w:val="13"/>
        </w:numPr>
        <w:spacing w:before="120" w:after="120" w:line="240" w:lineRule="atLeast"/>
        <w:jc w:val="both"/>
      </w:pPr>
      <w:r w:rsidRPr="004028A6">
        <w:t>Stati di Avanzamento Lavori</w:t>
      </w:r>
    </w:p>
    <w:p w14:paraId="73972391" w14:textId="77777777" w:rsidR="002A4929" w:rsidRPr="004028A6" w:rsidRDefault="002A4929" w:rsidP="002A4929">
      <w:pPr>
        <w:numPr>
          <w:ilvl w:val="0"/>
          <w:numId w:val="13"/>
        </w:numPr>
        <w:spacing w:before="120" w:after="120" w:line="240" w:lineRule="atLeast"/>
        <w:jc w:val="both"/>
      </w:pPr>
      <w:r w:rsidRPr="004028A6">
        <w:lastRenderedPageBreak/>
        <w:t>Certificati di pagamento</w:t>
      </w:r>
      <w:r w:rsidRPr="004028A6">
        <w:tab/>
      </w:r>
    </w:p>
    <w:p w14:paraId="083C746E" w14:textId="77777777" w:rsidR="002A4929" w:rsidRPr="004028A6" w:rsidRDefault="002A4929" w:rsidP="002A4929">
      <w:pPr>
        <w:numPr>
          <w:ilvl w:val="0"/>
          <w:numId w:val="13"/>
        </w:numPr>
        <w:spacing w:before="120" w:after="120" w:line="240" w:lineRule="atLeast"/>
        <w:jc w:val="both"/>
      </w:pPr>
      <w:r w:rsidRPr="004028A6">
        <w:t>Fatture o altri documenti di forza probante equipollente</w:t>
      </w:r>
    </w:p>
    <w:p w14:paraId="124B5217" w14:textId="77777777" w:rsidR="002A4929" w:rsidRPr="004028A6" w:rsidRDefault="002A4929" w:rsidP="002A4929">
      <w:pPr>
        <w:numPr>
          <w:ilvl w:val="0"/>
          <w:numId w:val="13"/>
        </w:numPr>
        <w:spacing w:before="120" w:after="120" w:line="240" w:lineRule="atLeast"/>
        <w:jc w:val="both"/>
      </w:pPr>
      <w:r w:rsidRPr="004028A6">
        <w:t>Versamenti ritenute di acconto (ove previste)</w:t>
      </w:r>
    </w:p>
    <w:p w14:paraId="6E9903AF" w14:textId="77777777" w:rsidR="002A4929" w:rsidRPr="004028A6" w:rsidRDefault="002A4929" w:rsidP="002A4929">
      <w:pPr>
        <w:numPr>
          <w:ilvl w:val="0"/>
          <w:numId w:val="13"/>
        </w:numPr>
        <w:spacing w:before="120" w:after="120" w:line="240" w:lineRule="atLeast"/>
        <w:jc w:val="both"/>
      </w:pPr>
      <w:r w:rsidRPr="004028A6">
        <w:t>Determinazioni e/o decreti di liquidazione del Beneficiario</w:t>
      </w:r>
    </w:p>
    <w:p w14:paraId="7F2F4DC7" w14:textId="77777777" w:rsidR="002A4929" w:rsidRPr="004028A6" w:rsidRDefault="002A4929" w:rsidP="002A4929">
      <w:pPr>
        <w:numPr>
          <w:ilvl w:val="0"/>
          <w:numId w:val="13"/>
        </w:numPr>
        <w:spacing w:before="120" w:after="120" w:line="240" w:lineRule="atLeast"/>
        <w:jc w:val="both"/>
      </w:pPr>
      <w:r w:rsidRPr="004028A6">
        <w:t>Mandati/ordini di pagamento estinti dal Tesoriere del Beneficiario</w:t>
      </w:r>
    </w:p>
    <w:p w14:paraId="54C7B936" w14:textId="77777777" w:rsidR="002A4929" w:rsidRDefault="002A4929" w:rsidP="002A4929">
      <w:pPr>
        <w:numPr>
          <w:ilvl w:val="0"/>
          <w:numId w:val="13"/>
        </w:numPr>
        <w:spacing w:before="120" w:after="120" w:line="240" w:lineRule="atLeast"/>
        <w:jc w:val="both"/>
      </w:pPr>
      <w:r w:rsidRPr="004028A6">
        <w:t>Attestazioni di spesa e domande di pagamento inviate (acconto, rimborsi, saldi)</w:t>
      </w:r>
    </w:p>
    <w:p w14:paraId="0D193871" w14:textId="77777777" w:rsidR="00FA5C89" w:rsidRDefault="00FA5C89" w:rsidP="00FA5C89">
      <w:pPr>
        <w:numPr>
          <w:ilvl w:val="0"/>
          <w:numId w:val="13"/>
        </w:numPr>
        <w:spacing w:before="120" w:after="120" w:line="240" w:lineRule="atLeast"/>
        <w:jc w:val="both"/>
      </w:pPr>
      <w:r>
        <w:t>Dichiarazione sostitutiva di atto notorio del Beneficiario (resa ai sensi del DPR 445/2000) sulla non recuperabilità dell'IVA in base alla normativa nazionale sull'IVA (art. 69 comma 3, lettera c, del Reg. (UE) n. 1303/2013) nel caso in cui sia rendicontata</w:t>
      </w:r>
    </w:p>
    <w:p w14:paraId="1B970924" w14:textId="77777777" w:rsidR="00FA5C89" w:rsidRPr="004028A6" w:rsidRDefault="00FA5C89" w:rsidP="00FA5C89">
      <w:pPr>
        <w:numPr>
          <w:ilvl w:val="0"/>
          <w:numId w:val="13"/>
        </w:numPr>
        <w:spacing w:before="120" w:after="120" w:line="240" w:lineRule="atLeast"/>
        <w:jc w:val="both"/>
      </w:pPr>
      <w:r>
        <w:t>Dichiarazione sostitutiva di atto notorio del Beneficiario (resa ai sensi del DPR 445/2000) sull'assenza di doppio finanziamento.</w:t>
      </w:r>
    </w:p>
    <w:p w14:paraId="0C466580" w14:textId="77777777" w:rsidR="002A4929" w:rsidRPr="004028A6" w:rsidRDefault="002A4929" w:rsidP="002A4929">
      <w:pPr>
        <w:spacing w:before="120" w:after="120" w:line="320" w:lineRule="atLeast"/>
        <w:jc w:val="both"/>
      </w:pPr>
      <w:r w:rsidRPr="004028A6">
        <w:t xml:space="preserve">Il fascicolo conterrà altresì la </w:t>
      </w:r>
      <w:r w:rsidRPr="004028A6">
        <w:rPr>
          <w:b/>
        </w:rPr>
        <w:t>pista di controllo</w:t>
      </w:r>
      <w:r w:rsidRPr="004028A6">
        <w:t xml:space="preserve">, redatta a cura </w:t>
      </w:r>
      <w:r>
        <w:t>del</w:t>
      </w:r>
      <w:r w:rsidRPr="004028A6">
        <w:t xml:space="preserve"> Responsabile di </w:t>
      </w:r>
      <w:r>
        <w:t>Azione/sub-azione che</w:t>
      </w:r>
      <w:r w:rsidRPr="004028A6">
        <w:t xml:space="preserve"> provvederà a inviare al Beneficiario.</w:t>
      </w:r>
    </w:p>
    <w:p w14:paraId="03B0948E" w14:textId="77777777" w:rsidR="002A4929" w:rsidRDefault="002A4929" w:rsidP="002A4929">
      <w:pPr>
        <w:pStyle w:val="Titolo3"/>
        <w:spacing w:before="120" w:after="120" w:line="320" w:lineRule="atLeast"/>
        <w:ind w:left="425" w:hanging="425"/>
        <w:rPr>
          <w:color w:val="auto"/>
          <w:lang w:val="it-IT"/>
        </w:rPr>
      </w:pPr>
      <w:bookmarkStart w:id="17" w:name="_Toc530131809"/>
      <w:r w:rsidRPr="004028A6">
        <w:rPr>
          <w:color w:val="auto"/>
        </w:rPr>
        <w:t>RENDICONTAZIONE E SORVEGLIANZA</w:t>
      </w:r>
      <w:bookmarkEnd w:id="17"/>
    </w:p>
    <w:p w14:paraId="283FAFC7" w14:textId="77777777" w:rsidR="002A4929" w:rsidRPr="004028A6" w:rsidRDefault="002A4929" w:rsidP="002A4929">
      <w:pPr>
        <w:spacing w:before="120" w:after="120" w:line="320" w:lineRule="atLeast"/>
        <w:jc w:val="both"/>
      </w:pPr>
      <w:r w:rsidRPr="004028A6">
        <w:t>Ai fini della rendicontazione e sorveglianza, il Beneficiario è tenuto a:</w:t>
      </w:r>
    </w:p>
    <w:p w14:paraId="2E4734DE" w14:textId="77777777" w:rsidR="002A4929" w:rsidRPr="004028A6" w:rsidRDefault="002A4929" w:rsidP="002A4929">
      <w:pPr>
        <w:numPr>
          <w:ilvl w:val="0"/>
          <w:numId w:val="14"/>
        </w:numPr>
        <w:spacing w:before="120" w:after="120" w:line="320" w:lineRule="atLeast"/>
        <w:jc w:val="both"/>
      </w:pPr>
      <w:r w:rsidRPr="004028A6">
        <w:t>Conservare gli atti di tutta la documentazione originaria giustificativa delle spese certificate (fatture quietanzate o mandati estinti, e ogni altro documento di valore probante equivalente) nel corso del periodo della programm</w:t>
      </w:r>
      <w:r w:rsidR="003A1F09">
        <w:t>azione e fino al 31.08.2027</w:t>
      </w:r>
      <w:r w:rsidRPr="004028A6">
        <w:t xml:space="preserve">; oltre tale termine, qualsiasi iniziativa riguardante la documentazione dovrà essere previamente comunicata e autorizzata dal Responsabile di </w:t>
      </w:r>
      <w:r>
        <w:t>Azione/sub-azione</w:t>
      </w:r>
      <w:r w:rsidRPr="004028A6">
        <w:t>.</w:t>
      </w:r>
    </w:p>
    <w:p w14:paraId="7CC3FEBD" w14:textId="77777777" w:rsidR="002A4929" w:rsidRPr="004028A6" w:rsidRDefault="002A4929" w:rsidP="002A4929">
      <w:pPr>
        <w:spacing w:before="120" w:after="120" w:line="320" w:lineRule="atLeast"/>
        <w:ind w:firstLine="360"/>
        <w:jc w:val="both"/>
      </w:pPr>
      <w:r w:rsidRPr="004028A6">
        <w:t>La quietanza di pagamento, affinché possa ritenersi esistente e quindi valida ed efficace, deve:</w:t>
      </w:r>
    </w:p>
    <w:p w14:paraId="06108D8D" w14:textId="77777777" w:rsidR="002A4929" w:rsidRPr="004028A6" w:rsidRDefault="002A4929" w:rsidP="002A4929">
      <w:pPr>
        <w:numPr>
          <w:ilvl w:val="0"/>
          <w:numId w:val="34"/>
        </w:numPr>
        <w:spacing w:before="120" w:after="120" w:line="320" w:lineRule="atLeast"/>
        <w:ind w:left="709" w:hanging="283"/>
        <w:jc w:val="both"/>
      </w:pPr>
      <w:r w:rsidRPr="004028A6">
        <w:t xml:space="preserve">essere espressamente ed inequivocabilmente riferita al diritto di credito di cui al documento contabile probatorio; </w:t>
      </w:r>
    </w:p>
    <w:p w14:paraId="44131B7C" w14:textId="77777777" w:rsidR="002A4929" w:rsidRPr="004028A6" w:rsidRDefault="002A4929" w:rsidP="002A4929">
      <w:pPr>
        <w:numPr>
          <w:ilvl w:val="0"/>
          <w:numId w:val="34"/>
        </w:numPr>
        <w:spacing w:before="120" w:after="120" w:line="320" w:lineRule="atLeast"/>
        <w:ind w:left="709" w:hanging="283"/>
        <w:jc w:val="both"/>
      </w:pPr>
      <w:r w:rsidRPr="004028A6">
        <w:t>essere sottoscritta dal creditore al fine di poterne imputare al medesimo la relativa paternità, con la precisazione che, in ipotesi di creditore diverso dalle persone fisiche, la sottoscrizione dovrà essere apposta da soggetto legittimato a rilasciare dichiarazione liberatoria in nome e per conto del creditore ai sensi delle norme di riferimento (anche interne al creditore in ragione della rispettiva natura giuridica);</w:t>
      </w:r>
    </w:p>
    <w:p w14:paraId="2C1245E8" w14:textId="77777777" w:rsidR="002A4929" w:rsidRPr="004028A6" w:rsidRDefault="002A4929" w:rsidP="002A4929">
      <w:pPr>
        <w:numPr>
          <w:ilvl w:val="0"/>
          <w:numId w:val="34"/>
        </w:numPr>
        <w:spacing w:before="120" w:after="120" w:line="320" w:lineRule="atLeast"/>
        <w:ind w:left="709" w:hanging="283"/>
        <w:jc w:val="both"/>
      </w:pPr>
      <w:r w:rsidRPr="004028A6">
        <w:t>riportare la causale del pagamento effettuato (ciò al fine di ricondurre il pagamento all’esecuzione dell’operazione cofinanziata);</w:t>
      </w:r>
    </w:p>
    <w:p w14:paraId="5410914C" w14:textId="77777777" w:rsidR="002A4929" w:rsidRPr="004028A6" w:rsidRDefault="002A4929" w:rsidP="002A4929">
      <w:pPr>
        <w:numPr>
          <w:ilvl w:val="0"/>
          <w:numId w:val="34"/>
        </w:numPr>
        <w:spacing w:before="120" w:after="120" w:line="320" w:lineRule="atLeast"/>
        <w:ind w:left="709" w:hanging="283"/>
        <w:jc w:val="both"/>
      </w:pPr>
      <w:r w:rsidRPr="004028A6">
        <w:t>riportare la quietanza di avvenuto pagamento del soggetto terzo delegato al pagamento (normalmente, un istituto di credito), diverso dal debitore, con la quale il suddetto soggetto terzo attesti di avere dato esecuzione all’ordine di pagamento;</w:t>
      </w:r>
    </w:p>
    <w:p w14:paraId="55C3D027" w14:textId="62F716C7" w:rsidR="006A46D4" w:rsidRDefault="006A46D4" w:rsidP="006A46D4">
      <w:pPr>
        <w:numPr>
          <w:ilvl w:val="0"/>
          <w:numId w:val="34"/>
        </w:numPr>
        <w:spacing w:before="120" w:after="120" w:line="320" w:lineRule="atLeast"/>
        <w:ind w:left="709" w:hanging="283"/>
        <w:jc w:val="both"/>
      </w:pPr>
      <w:r>
        <w:t>per le fatture emesse successivamente all’inclusione nel Programma PO FESR Sardegna 2014-2020, essere annullat</w:t>
      </w:r>
      <w:r w:rsidR="00CB08AD">
        <w:t>e</w:t>
      </w:r>
      <w:r>
        <w:t xml:space="preserve"> attraverso l’apposizione nella documentazione in originale del timbro “Spesa rendicontata sul PO </w:t>
      </w:r>
      <w:r>
        <w:lastRenderedPageBreak/>
        <w:t xml:space="preserve">FESR Sardegna 2014/2020 – Importo in Euro_______ - Azione/Sub-azione _____________” o secondo quanto previsto nella Nota </w:t>
      </w:r>
      <w:proofErr w:type="spellStart"/>
      <w:r>
        <w:t>AdG</w:t>
      </w:r>
      <w:proofErr w:type="spellEnd"/>
      <w:r>
        <w:t xml:space="preserve"> n. 7093 del 04.10.2018 sulle fatture elettroniche;</w:t>
      </w:r>
    </w:p>
    <w:p w14:paraId="54155DE1" w14:textId="211E1CD2" w:rsidR="006A46D4" w:rsidRDefault="006A46D4" w:rsidP="006A46D4">
      <w:pPr>
        <w:numPr>
          <w:ilvl w:val="0"/>
          <w:numId w:val="34"/>
        </w:numPr>
        <w:spacing w:before="120" w:after="120" w:line="320" w:lineRule="atLeast"/>
        <w:ind w:left="709" w:hanging="283"/>
        <w:jc w:val="both"/>
      </w:pPr>
      <w:r>
        <w:t xml:space="preserve">per le fatture emesse precedentemente all’inclusione nel Programma PO FESR Sardegna 2014-2020, essere annullata attraverso dichiarazione sostitutiva di atto notorio (ai sensi del DPR 445/2000) di attestazione di rendicontazione di spesa giustificata da fattura elettronica sul POR FESR Sardegna 2014-2020, secondo quanto previsto nella Nota </w:t>
      </w:r>
      <w:proofErr w:type="spellStart"/>
      <w:r>
        <w:t>AdG</w:t>
      </w:r>
      <w:proofErr w:type="spellEnd"/>
      <w:r>
        <w:t xml:space="preserve"> n. 7093 del </w:t>
      </w:r>
      <w:proofErr w:type="gramStart"/>
      <w:r>
        <w:t>04.10.2018</w:t>
      </w:r>
      <w:r w:rsidR="00764411">
        <w:t>;</w:t>
      </w:r>
      <w:r>
        <w:t>.</w:t>
      </w:r>
      <w:proofErr w:type="gramEnd"/>
    </w:p>
    <w:p w14:paraId="79E04EBA" w14:textId="18FD13BC" w:rsidR="002A4929" w:rsidRPr="004028A6" w:rsidRDefault="002A4929" w:rsidP="002A4929">
      <w:pPr>
        <w:numPr>
          <w:ilvl w:val="0"/>
          <w:numId w:val="14"/>
        </w:numPr>
        <w:spacing w:before="120" w:after="120" w:line="320" w:lineRule="atLeast"/>
        <w:jc w:val="both"/>
      </w:pPr>
      <w:r w:rsidRPr="004028A6">
        <w:t xml:space="preserve">Trasmettere al Responsabile di </w:t>
      </w:r>
      <w:r>
        <w:t>Azione/</w:t>
      </w:r>
      <w:r w:rsidR="007A26D6">
        <w:t>S</w:t>
      </w:r>
      <w:r>
        <w:t>ub-azione</w:t>
      </w:r>
      <w:r w:rsidR="00C35D07">
        <w:t xml:space="preserve"> tutte le informazioni necessarie all’implementazione </w:t>
      </w:r>
      <w:r w:rsidR="00C35D07" w:rsidRPr="003A1F09">
        <w:t>del sistema informativo SMEC</w:t>
      </w:r>
      <w:r w:rsidRPr="004028A6">
        <w:t xml:space="preserve"> </w:t>
      </w:r>
      <w:r w:rsidR="00C35D07" w:rsidRPr="004028A6">
        <w:t>con periodicità bimestrale</w:t>
      </w:r>
      <w:r w:rsidR="00C35D07" w:rsidRPr="004028A6">
        <w:rPr>
          <w:rStyle w:val="Rimandonotaapidipagina"/>
        </w:rPr>
        <w:footnoteReference w:id="1"/>
      </w:r>
      <w:r w:rsidRPr="004028A6">
        <w:t>oltre che dietro specifica richiesta quando necessario:</w:t>
      </w:r>
    </w:p>
    <w:p w14:paraId="2D392E82" w14:textId="69CD305F" w:rsidR="002A4929" w:rsidRPr="004028A6" w:rsidRDefault="002A4929" w:rsidP="002A4929">
      <w:pPr>
        <w:numPr>
          <w:ilvl w:val="0"/>
          <w:numId w:val="35"/>
        </w:numPr>
        <w:spacing w:before="120" w:after="120" w:line="320" w:lineRule="atLeast"/>
        <w:ind w:left="709" w:hanging="283"/>
        <w:jc w:val="both"/>
      </w:pPr>
      <w:r w:rsidRPr="004028A6">
        <w:t>i dati di monitoraggio finanziario, procedurale e fisico dell’operazione (art. 6, c. 22 della L.R. 5/2007</w:t>
      </w:r>
      <w:proofErr w:type="gramStart"/>
      <w:r w:rsidRPr="004028A6">
        <w:t>) ;</w:t>
      </w:r>
      <w:proofErr w:type="gramEnd"/>
      <w:r w:rsidRPr="004028A6">
        <w:t xml:space="preserve"> in particolare, ai fini del monitoraggio finanziario, rileveranno gli impegni giuridicamente vincolanti assunti dal Beneficiario e i dati della spesa sostenuta, secondo lo stato di avanzamento della procedura di liquidazione (mandati di pagamento emessi e, appena disponibili, fatture quietanzate o documenti contabili di</w:t>
      </w:r>
      <w:r>
        <w:t xml:space="preserve"> valore probatorio equivalente</w:t>
      </w:r>
      <w:r w:rsidRPr="004028A6">
        <w:t>);</w:t>
      </w:r>
    </w:p>
    <w:p w14:paraId="05B9EB4D" w14:textId="77777777" w:rsidR="002A4929" w:rsidRPr="003A1F09" w:rsidRDefault="002A4929" w:rsidP="002A4929">
      <w:pPr>
        <w:numPr>
          <w:ilvl w:val="0"/>
          <w:numId w:val="35"/>
        </w:numPr>
        <w:spacing w:before="120" w:after="120" w:line="320" w:lineRule="atLeast"/>
        <w:ind w:left="709" w:hanging="283"/>
        <w:jc w:val="both"/>
      </w:pPr>
      <w:r w:rsidRPr="003A1F09">
        <w:t xml:space="preserve">la dichiarazione di spesa in ottemperanza </w:t>
      </w:r>
      <w:r w:rsidR="003B5072">
        <w:t>a quanto previsto nel</w:t>
      </w:r>
      <w:r w:rsidR="00C56EB1">
        <w:t xml:space="preserve"> par. 2.3.7 del </w:t>
      </w:r>
      <w:r w:rsidR="003B5072">
        <w:t>S</w:t>
      </w:r>
      <w:r w:rsidR="00C56EB1">
        <w:t>I</w:t>
      </w:r>
      <w:r w:rsidR="003B5072">
        <w:t>.GE.CO</w:t>
      </w:r>
      <w:r w:rsidRPr="003A1F09">
        <w:t>;</w:t>
      </w:r>
    </w:p>
    <w:p w14:paraId="488493AE" w14:textId="188BA806" w:rsidR="002A4929" w:rsidRPr="004028A6" w:rsidRDefault="002A4929" w:rsidP="002A4929">
      <w:pPr>
        <w:numPr>
          <w:ilvl w:val="0"/>
          <w:numId w:val="35"/>
        </w:numPr>
        <w:spacing w:before="120" w:after="120" w:line="320" w:lineRule="atLeast"/>
        <w:ind w:left="709" w:hanging="283"/>
        <w:jc w:val="both"/>
      </w:pPr>
      <w:r w:rsidRPr="004028A6">
        <w:t>su richiesta specifica, i dati e le informazioni eventualmente necessari per la predisposizione del</w:t>
      </w:r>
      <w:r>
        <w:t>la</w:t>
      </w:r>
      <w:r w:rsidRPr="004028A6">
        <w:t xml:space="preserve"> R</w:t>
      </w:r>
      <w:r>
        <w:t>elazione</w:t>
      </w:r>
      <w:r w:rsidRPr="004028A6">
        <w:t xml:space="preserve"> Annuale di </w:t>
      </w:r>
      <w:r>
        <w:t>Attuazione</w:t>
      </w:r>
      <w:r w:rsidRPr="004028A6">
        <w:t xml:space="preserve"> e del</w:t>
      </w:r>
      <w:r>
        <w:t>la</w:t>
      </w:r>
      <w:r w:rsidRPr="004028A6">
        <w:t xml:space="preserve"> R</w:t>
      </w:r>
      <w:r>
        <w:t>elazione</w:t>
      </w:r>
      <w:r w:rsidRPr="004028A6">
        <w:t xml:space="preserve"> Finale di </w:t>
      </w:r>
      <w:r>
        <w:t>Attuazione</w:t>
      </w:r>
      <w:r w:rsidRPr="004028A6">
        <w:t xml:space="preserve"> del PO</w:t>
      </w:r>
      <w:r w:rsidR="00C35D07">
        <w:t>R</w:t>
      </w:r>
      <w:r w:rsidRPr="004028A6">
        <w:t xml:space="preserve"> FESR </w:t>
      </w:r>
      <w:r>
        <w:t>2014/2020</w:t>
      </w:r>
      <w:r w:rsidRPr="004028A6">
        <w:t>;</w:t>
      </w:r>
    </w:p>
    <w:p w14:paraId="21226895" w14:textId="77777777" w:rsidR="002A4929" w:rsidRPr="003A1F09" w:rsidRDefault="002A4929" w:rsidP="002A4929">
      <w:pPr>
        <w:numPr>
          <w:ilvl w:val="0"/>
          <w:numId w:val="35"/>
        </w:numPr>
        <w:spacing w:before="120" w:after="120" w:line="320" w:lineRule="atLeast"/>
        <w:ind w:left="709" w:hanging="283"/>
        <w:jc w:val="both"/>
      </w:pPr>
      <w:r w:rsidRPr="003A1F09">
        <w:t>entro ____ giorni dalla data dell’ultimo pagamento quietanzato relativo all’operazione cofinanziata e/o rendicontata, la dichiarazione di chiusura dell’operazione, come previsto dal successivo punto 12 del presente disciplinare;</w:t>
      </w:r>
    </w:p>
    <w:p w14:paraId="4012E4F6" w14:textId="77777777" w:rsidR="002A4929" w:rsidRPr="004028A6" w:rsidRDefault="002A4929" w:rsidP="002A4929">
      <w:pPr>
        <w:spacing w:before="120" w:after="120" w:line="320" w:lineRule="atLeast"/>
        <w:jc w:val="both"/>
      </w:pPr>
      <w:r w:rsidRPr="004028A6">
        <w:t>Qualora nel bimestre non vi sia alcuna forma di avanzamento finanziario e procedurale sarà sufficiente, in sostituzione della documentazione di cui ai punti i., ii. e iii., l’invio di una comunicazione, a firma del RUP, che attesti il mancato avanzamento finanziario e procedurale.</w:t>
      </w:r>
    </w:p>
    <w:p w14:paraId="2FE67A20" w14:textId="77777777" w:rsidR="002A4929" w:rsidRPr="00DF1AC2" w:rsidRDefault="00066DC6" w:rsidP="002A4929">
      <w:pPr>
        <w:pStyle w:val="Titolo3"/>
        <w:spacing w:before="120" w:after="120" w:line="320" w:lineRule="atLeast"/>
        <w:ind w:left="425" w:hanging="425"/>
        <w:rPr>
          <w:color w:val="auto"/>
        </w:rPr>
      </w:pPr>
      <w:bookmarkStart w:id="18" w:name="_Toc530131810"/>
      <w:commentRangeStart w:id="19"/>
      <w:r w:rsidRPr="00DF1AC2">
        <w:rPr>
          <w:color w:val="auto"/>
        </w:rPr>
        <w:t>PROCEDURE DI RICEVIMENTO, VERIFICA E CONVALIDA DELLE DOMANDE DI RIMBORSO DEI BENEFICIARI E DELLE PROCEDURE DI AUTORIZZAZIONE, ESECUZIONE E CONTABILIZZAZIONE DEI PAGAMENTI A FAVORE DEI BENEFICIARI</w:t>
      </w:r>
      <w:commentRangeEnd w:id="19"/>
      <w:r w:rsidR="009F19E7">
        <w:rPr>
          <w:rStyle w:val="Rimandocommento"/>
          <w:rFonts w:ascii="Arial" w:eastAsiaTheme="minorHAnsi" w:hAnsi="Arial" w:cs="Arial"/>
          <w:b w:val="0"/>
          <w:bCs w:val="0"/>
          <w:color w:val="auto"/>
          <w:lang w:val="it-IT"/>
        </w:rPr>
        <w:commentReference w:id="19"/>
      </w:r>
      <w:bookmarkEnd w:id="18"/>
    </w:p>
    <w:p w14:paraId="37E7DF6A" w14:textId="77777777" w:rsidR="002A4929" w:rsidRPr="00711F9F" w:rsidRDefault="00FE2800" w:rsidP="002A4929">
      <w:pPr>
        <w:spacing w:before="120" w:after="120" w:line="320" w:lineRule="atLeast"/>
        <w:jc w:val="both"/>
      </w:pPr>
      <w:r>
        <w:t>A seguito de</w:t>
      </w:r>
      <w:r w:rsidR="002A4929" w:rsidRPr="00711F9F">
        <w:t xml:space="preserve">l trasferimento </w:t>
      </w:r>
      <w:r>
        <w:t>del finanziamento</w:t>
      </w:r>
      <w:r w:rsidR="002A4929" w:rsidRPr="00711F9F">
        <w:t xml:space="preserve"> dal</w:t>
      </w:r>
      <w:r>
        <w:t>l’Amministrazione regionale</w:t>
      </w:r>
      <w:r w:rsidR="00EB3AE7">
        <w:t xml:space="preserve"> e sulla base degli stati di avanzamento del progetto</w:t>
      </w:r>
      <w:r>
        <w:t>,</w:t>
      </w:r>
      <w:r w:rsidR="002A4929" w:rsidRPr="00711F9F">
        <w:t xml:space="preserve"> il Beneficiario carica e convalida sul sistema informativo SMEC</w:t>
      </w:r>
      <w:r w:rsidR="00EB3AE7">
        <w:t xml:space="preserve"> i pagamenti e</w:t>
      </w:r>
      <w:r w:rsidR="002A4929" w:rsidRPr="00711F9F">
        <w:t xml:space="preserve"> la dic</w:t>
      </w:r>
      <w:r w:rsidR="00EB3AE7">
        <w:t>hiarazione di spesa corredati</w:t>
      </w:r>
      <w:r w:rsidR="002A4929" w:rsidRPr="00711F9F">
        <w:t xml:space="preserve"> di tutta la documentazione amministrativa e contabile a supporto.</w:t>
      </w:r>
    </w:p>
    <w:p w14:paraId="5572AB6A" w14:textId="1B24C321" w:rsidR="002A4929" w:rsidRPr="00711F9F" w:rsidRDefault="00FE2800" w:rsidP="002A4929">
      <w:pPr>
        <w:spacing w:before="120" w:after="120" w:line="320" w:lineRule="atLeast"/>
        <w:jc w:val="both"/>
      </w:pPr>
      <w:r>
        <w:t>I</w:t>
      </w:r>
      <w:r w:rsidR="002A4929" w:rsidRPr="00711F9F">
        <w:t>l Responsabile di Azione/</w:t>
      </w:r>
      <w:r w:rsidR="007A26D6">
        <w:t>S</w:t>
      </w:r>
      <w:r w:rsidR="002A4929" w:rsidRPr="00711F9F">
        <w:t>ub-azione</w:t>
      </w:r>
      <w:r w:rsidR="00D129C7">
        <w:t>,</w:t>
      </w:r>
      <w:r w:rsidR="002A4929" w:rsidRPr="00711F9F">
        <w:t xml:space="preserve"> </w:t>
      </w:r>
      <w:r w:rsidR="00D129C7" w:rsidRPr="00711F9F">
        <w:t xml:space="preserve">previa verifica </w:t>
      </w:r>
      <w:r w:rsidR="002A4929" w:rsidRPr="00711F9F">
        <w:t>della dichiarazione di spesa</w:t>
      </w:r>
      <w:r w:rsidR="00D129C7">
        <w:t xml:space="preserve"> e</w:t>
      </w:r>
      <w:r w:rsidR="002A4929" w:rsidRPr="00711F9F">
        <w:t xml:space="preserve"> dei pagamenti convalidati dal Beneficiario sul sistema informativo SMEC e della completezza della documentazione amministrativa e contabile</w:t>
      </w:r>
      <w:r w:rsidR="00D129C7">
        <w:t>,</w:t>
      </w:r>
      <w:r w:rsidR="00EB3AE7">
        <w:t xml:space="preserve"> </w:t>
      </w:r>
      <w:r w:rsidR="00EB3AE7">
        <w:lastRenderedPageBreak/>
        <w:t>successivamente</w:t>
      </w:r>
      <w:r w:rsidR="00D129C7">
        <w:t xml:space="preserve"> </w:t>
      </w:r>
      <w:r w:rsidR="00D129C7" w:rsidRPr="00711F9F">
        <w:t xml:space="preserve">agli esiti delle verifiche di gestione </w:t>
      </w:r>
      <w:r w:rsidR="00D129C7">
        <w:t xml:space="preserve">ex </w:t>
      </w:r>
      <w:r w:rsidR="00D129C7" w:rsidRPr="00711F9F">
        <w:t>art. 125, paragrafo 4, lettera a) e paragrafo 5, lettera a) del Regolamento UE 1303/2013</w:t>
      </w:r>
      <w:r w:rsidR="00D129C7">
        <w:t xml:space="preserve">, determina l’importo finale </w:t>
      </w:r>
      <w:r w:rsidR="002A4929" w:rsidRPr="00711F9F">
        <w:t xml:space="preserve">del finanziamento </w:t>
      </w:r>
      <w:r w:rsidR="00D129C7">
        <w:t>a carico del Programma</w:t>
      </w:r>
      <w:r w:rsidR="002A4929" w:rsidRPr="00711F9F">
        <w:t>.</w:t>
      </w:r>
    </w:p>
    <w:p w14:paraId="2B26ED68" w14:textId="77777777" w:rsidR="002A4929" w:rsidRPr="004028A6" w:rsidRDefault="002A4929" w:rsidP="002A4929">
      <w:pPr>
        <w:pStyle w:val="Titolo3"/>
        <w:spacing w:before="120" w:after="120" w:line="320" w:lineRule="atLeast"/>
        <w:ind w:left="425" w:hanging="425"/>
        <w:rPr>
          <w:color w:val="auto"/>
        </w:rPr>
      </w:pPr>
      <w:bookmarkStart w:id="20" w:name="_Toc530131811"/>
      <w:r w:rsidRPr="004028A6">
        <w:rPr>
          <w:color w:val="auto"/>
        </w:rPr>
        <w:t>INFORMAZIONE E PUBBLICITÀ</w:t>
      </w:r>
      <w:bookmarkEnd w:id="20"/>
    </w:p>
    <w:p w14:paraId="0F6E77D7" w14:textId="40B9BC68" w:rsidR="002A4929" w:rsidRPr="004028A6" w:rsidRDefault="002A4929" w:rsidP="002A4929">
      <w:pPr>
        <w:spacing w:before="120" w:after="120" w:line="320" w:lineRule="atLeast"/>
        <w:jc w:val="both"/>
      </w:pPr>
      <w:bookmarkStart w:id="21" w:name="_Toc473880849"/>
      <w:bookmarkStart w:id="22" w:name="_Toc473880868"/>
      <w:bookmarkStart w:id="23" w:name="_Toc473880915"/>
      <w:bookmarkEnd w:id="21"/>
      <w:bookmarkEnd w:id="22"/>
      <w:bookmarkEnd w:id="23"/>
      <w:r w:rsidRPr="004028A6">
        <w:t>Il Beneficiario, per ciascuna operazione cofinanziata e/o rendicontata nell’ambito del PO</w:t>
      </w:r>
      <w:r w:rsidR="00C35D07">
        <w:t>R</w:t>
      </w:r>
      <w:r w:rsidRPr="004028A6">
        <w:t xml:space="preserve"> FESR </w:t>
      </w:r>
      <w:r>
        <w:t>2014/2020</w:t>
      </w:r>
      <w:r w:rsidRPr="004028A6">
        <w:t>, è tenuto a:</w:t>
      </w:r>
    </w:p>
    <w:p w14:paraId="1BF82A68" w14:textId="7FC58B11" w:rsidR="002A4929" w:rsidRPr="00712223" w:rsidRDefault="002A4929" w:rsidP="001A71EB">
      <w:pPr>
        <w:numPr>
          <w:ilvl w:val="0"/>
          <w:numId w:val="15"/>
        </w:numPr>
        <w:tabs>
          <w:tab w:val="left" w:pos="0"/>
        </w:tabs>
        <w:spacing w:before="120" w:after="120" w:line="320" w:lineRule="atLeast"/>
        <w:ind w:left="426" w:hanging="426"/>
        <w:jc w:val="both"/>
      </w:pPr>
      <w:r w:rsidRPr="00712223">
        <w:t xml:space="preserve">rispettare gli obblighi in merito alle azioni di informazione e pubblicità previsti dagli artt. 115 e 116 Reg. </w:t>
      </w:r>
      <w:r w:rsidR="00C35D07">
        <w:t>U</w:t>
      </w:r>
      <w:r w:rsidR="00C35D07" w:rsidRPr="00712223">
        <w:t xml:space="preserve">E </w:t>
      </w:r>
      <w:r w:rsidRPr="00712223">
        <w:t>1303/2013;</w:t>
      </w:r>
    </w:p>
    <w:p w14:paraId="1A7F8D35" w14:textId="7D59D6B3" w:rsidR="002A4929" w:rsidRDefault="002A4929" w:rsidP="001A71EB">
      <w:pPr>
        <w:numPr>
          <w:ilvl w:val="0"/>
          <w:numId w:val="15"/>
        </w:numPr>
        <w:tabs>
          <w:tab w:val="left" w:pos="0"/>
        </w:tabs>
        <w:spacing w:before="120" w:after="120" w:line="320" w:lineRule="atLeast"/>
        <w:ind w:left="426" w:hanging="426"/>
        <w:jc w:val="both"/>
      </w:pPr>
      <w:r w:rsidRPr="00712223">
        <w:t>accettare di essere incluso nell’elenco pubblicato, unitamente alla denominazione del progetto e all’importo del finanziamento, ai sensi dell’art. 115 del ricordato Reg. (</w:t>
      </w:r>
      <w:r w:rsidR="00C35D07">
        <w:t>U</w:t>
      </w:r>
      <w:r w:rsidRPr="00712223">
        <w:t>E) 1303/2013.</w:t>
      </w:r>
    </w:p>
    <w:p w14:paraId="3F3EBFC6" w14:textId="707EE9F9" w:rsidR="0041795E" w:rsidRPr="0041795E" w:rsidRDefault="0041795E" w:rsidP="001A71EB">
      <w:pPr>
        <w:pStyle w:val="Paragrafoelenco"/>
        <w:numPr>
          <w:ilvl w:val="0"/>
          <w:numId w:val="15"/>
        </w:numPr>
        <w:spacing w:before="120" w:after="120" w:line="320" w:lineRule="atLeast"/>
        <w:ind w:left="426"/>
        <w:jc w:val="both"/>
      </w:pPr>
      <w:r w:rsidRPr="0041795E">
        <w:t xml:space="preserve">accettare che i dati dell’operazione siano trasferiti sullo strumento informatico </w:t>
      </w:r>
      <w:proofErr w:type="spellStart"/>
      <w:r w:rsidRPr="0041795E">
        <w:t>Arachne</w:t>
      </w:r>
      <w:proofErr w:type="spellEnd"/>
      <w:r w:rsidRPr="0041795E">
        <w:t>, attivato dalla Commissione Europea</w:t>
      </w:r>
      <w:r w:rsidR="001A71EB">
        <w:t xml:space="preserve">. </w:t>
      </w:r>
      <w:r w:rsidRPr="0041795E">
        <w:t xml:space="preserve">Il trattamento di questi dati è svolto esclusivamente al fine di individuare i rischi di frode e le irregolarità a livello di beneficiari, contraenti, contratti e progetti. I risultati del calcolo del rischio sono dati interni utilizzati per verifiche di gestione e sono pertanto soggetti a condizioni di protezione dei dati, nel rispetto delle normative nazionali ed europee in materia, e non vengono pubblicati (né dai servizi della Commissione né dall’Autorità di Gestione). </w:t>
      </w:r>
    </w:p>
    <w:p w14:paraId="7A8E8E87" w14:textId="77777777" w:rsidR="0041795E" w:rsidRPr="00712223" w:rsidRDefault="0041795E" w:rsidP="0041795E">
      <w:pPr>
        <w:tabs>
          <w:tab w:val="left" w:pos="0"/>
        </w:tabs>
        <w:spacing w:before="120" w:after="120" w:line="320" w:lineRule="atLeast"/>
        <w:jc w:val="both"/>
      </w:pPr>
    </w:p>
    <w:p w14:paraId="2A58F14A" w14:textId="77777777" w:rsidR="002A4929" w:rsidRDefault="002A4929" w:rsidP="002A4929">
      <w:pPr>
        <w:pStyle w:val="Titolo3"/>
        <w:spacing w:before="120" w:after="120" w:line="320" w:lineRule="atLeast"/>
        <w:ind w:left="425" w:hanging="425"/>
        <w:rPr>
          <w:color w:val="auto"/>
          <w:lang w:val="it-IT"/>
        </w:rPr>
      </w:pPr>
      <w:bookmarkStart w:id="24" w:name="_Toc530131812"/>
      <w:r w:rsidRPr="004028A6">
        <w:rPr>
          <w:color w:val="auto"/>
        </w:rPr>
        <w:t>CONTROLLI</w:t>
      </w:r>
      <w:bookmarkEnd w:id="24"/>
    </w:p>
    <w:p w14:paraId="312D5EDA" w14:textId="77777777" w:rsidR="002A4929" w:rsidRPr="004028A6" w:rsidRDefault="002A4929" w:rsidP="002A4929">
      <w:pPr>
        <w:spacing w:before="120" w:after="120" w:line="320" w:lineRule="atLeast"/>
        <w:jc w:val="both"/>
      </w:pPr>
      <w:r w:rsidRPr="004028A6">
        <w:t xml:space="preserve">Il Beneficiario ha l’obbligo di consentire ed agevolare le attività di controllo prima, durante e dopo la realizzazione dell’intervento, in particolare consentendo che, in caso di ispezione, vengano forniti estratti o copie conformi dei documenti giustificativi relativi alle spese e agli </w:t>
      </w:r>
      <w:r w:rsidRPr="004028A6">
        <w:rPr>
          <w:i/>
        </w:rPr>
        <w:t>audit</w:t>
      </w:r>
      <w:r w:rsidRPr="004028A6">
        <w:t xml:space="preserve"> alle persone o agli organismi che ne hanno diritto, compresi il personale dei competenti Servizi regionali, il personale autorizzato dall’Autorità di Gestione, dell’Autorità di Certificazione</w:t>
      </w:r>
      <w:r>
        <w:t>,</w:t>
      </w:r>
      <w:r w:rsidRPr="004028A6">
        <w:t xml:space="preserve"> degli Organismi intermedi, dell’Autorità di </w:t>
      </w:r>
      <w:r w:rsidRPr="004028A6">
        <w:rPr>
          <w:i/>
        </w:rPr>
        <w:t>Audit</w:t>
      </w:r>
      <w:r w:rsidRPr="004028A6">
        <w:t xml:space="preserve"> e i funzionari autorizzati della Comunità Europea.</w:t>
      </w:r>
    </w:p>
    <w:p w14:paraId="349CA92A" w14:textId="77777777" w:rsidR="002A4929" w:rsidRPr="004028A6" w:rsidRDefault="002A4929" w:rsidP="002A4929">
      <w:pPr>
        <w:pStyle w:val="Titolo3"/>
        <w:spacing w:before="120" w:after="120" w:line="320" w:lineRule="atLeast"/>
        <w:ind w:left="425" w:hanging="425"/>
        <w:rPr>
          <w:color w:val="auto"/>
        </w:rPr>
      </w:pPr>
      <w:bookmarkStart w:id="25" w:name="_Toc530131813"/>
      <w:r w:rsidRPr="004028A6">
        <w:rPr>
          <w:color w:val="auto"/>
        </w:rPr>
        <w:t>CHIUSURA DEL PROCEDIMENTO</w:t>
      </w:r>
      <w:bookmarkEnd w:id="25"/>
    </w:p>
    <w:p w14:paraId="79126D2C" w14:textId="77777777" w:rsidR="002A4929" w:rsidRPr="00CA7D12" w:rsidRDefault="002A4929" w:rsidP="002A4929">
      <w:pPr>
        <w:spacing w:before="120" w:after="120" w:line="320" w:lineRule="atLeast"/>
        <w:jc w:val="both"/>
      </w:pPr>
      <w:r w:rsidRPr="00CA7D12">
        <w:t xml:space="preserve">Entro __ giorni dall’approvazione del Certificato di Regolare Esecuzione / Collaudo relativo all’intervento cofinanziato, il Responsabile del Procedimento deve trasmettere </w:t>
      </w:r>
      <w:r w:rsidRPr="00711F9F">
        <w:t>per il tramite del sistema informativo SMEC</w:t>
      </w:r>
      <w:r>
        <w:t xml:space="preserve"> </w:t>
      </w:r>
      <w:r w:rsidRPr="00CA7D12">
        <w:t>al Responsabile di Azione:</w:t>
      </w:r>
    </w:p>
    <w:p w14:paraId="52F324AC" w14:textId="77777777" w:rsidR="002A4929" w:rsidRPr="00CA7D12" w:rsidRDefault="002A4929" w:rsidP="002A4929">
      <w:pPr>
        <w:numPr>
          <w:ilvl w:val="0"/>
          <w:numId w:val="36"/>
        </w:numPr>
        <w:tabs>
          <w:tab w:val="left" w:pos="426"/>
        </w:tabs>
        <w:spacing w:before="120" w:after="120" w:line="320" w:lineRule="atLeast"/>
        <w:ind w:left="426" w:hanging="426"/>
        <w:jc w:val="both"/>
      </w:pPr>
      <w:r w:rsidRPr="00CA7D12">
        <w:t>la dichiarazione di chiusura dell’operazione contenente:</w:t>
      </w:r>
    </w:p>
    <w:p w14:paraId="54D2C5B5" w14:textId="77777777" w:rsidR="002A4929" w:rsidRPr="00CA7D12" w:rsidRDefault="002A4929" w:rsidP="002A4929">
      <w:pPr>
        <w:numPr>
          <w:ilvl w:val="0"/>
          <w:numId w:val="29"/>
        </w:numPr>
        <w:spacing w:before="120" w:after="120" w:line="320" w:lineRule="atLeast"/>
        <w:ind w:hanging="294"/>
        <w:jc w:val="both"/>
      </w:pPr>
      <w:r w:rsidRPr="00CA7D12">
        <w:t>la conferma e/o la rettifica di tutti i dati di monitoraggio finanziario, procedurale, e fisico relativi all’operazione, presenti sul Sistema informativo regionale SMEC;</w:t>
      </w:r>
    </w:p>
    <w:p w14:paraId="34F787D2" w14:textId="77777777" w:rsidR="002A4929" w:rsidRPr="00CA7D12" w:rsidRDefault="002A4929" w:rsidP="002A4929">
      <w:pPr>
        <w:numPr>
          <w:ilvl w:val="0"/>
          <w:numId w:val="29"/>
        </w:numPr>
        <w:spacing w:before="120" w:after="120" w:line="320" w:lineRule="atLeast"/>
        <w:ind w:hanging="294"/>
        <w:jc w:val="both"/>
      </w:pPr>
      <w:r w:rsidRPr="00CA7D12">
        <w:t>gli estremi dell’atto di approvazione del quadro economico finale dell’operazione e le eventuali economie accertate rispetto al finanziamento concesso. In caso di economie accertate:</w:t>
      </w:r>
    </w:p>
    <w:p w14:paraId="17225FAE" w14:textId="77777777" w:rsidR="002A4929" w:rsidRPr="00CA7D12" w:rsidRDefault="002A4929" w:rsidP="00DF1AC2">
      <w:pPr>
        <w:pStyle w:val="Paragrafoelenco"/>
        <w:numPr>
          <w:ilvl w:val="1"/>
          <w:numId w:val="39"/>
        </w:numPr>
        <w:spacing w:before="120" w:after="120" w:line="320" w:lineRule="atLeast"/>
        <w:jc w:val="both"/>
      </w:pPr>
      <w:r w:rsidRPr="00CA7D12">
        <w:t>la dichiarazione relativa all’avvio delle procedure restituzione delle somme (secondo modalità da concordare con il Responsabile di Azione), ovvero</w:t>
      </w:r>
    </w:p>
    <w:p w14:paraId="1CBD4844" w14:textId="77777777" w:rsidR="00201808" w:rsidRPr="00201808" w:rsidRDefault="002A4929" w:rsidP="00DF1AC2">
      <w:pPr>
        <w:pStyle w:val="Paragrafoelenco"/>
        <w:numPr>
          <w:ilvl w:val="1"/>
          <w:numId w:val="39"/>
        </w:numPr>
        <w:spacing w:before="120" w:after="120" w:line="320" w:lineRule="atLeast"/>
        <w:jc w:val="both"/>
      </w:pPr>
      <w:r w:rsidRPr="00CA7D12">
        <w:lastRenderedPageBreak/>
        <w:t>la richiesta al Responsabile di Azione di autorizzazione all’utilizzo delle economie stesse.</w:t>
      </w:r>
      <w:r w:rsidR="00201808" w:rsidRPr="00201808">
        <w:t xml:space="preserve"> </w:t>
      </w:r>
    </w:p>
    <w:p w14:paraId="248A1912" w14:textId="77777777" w:rsidR="002A4929" w:rsidRPr="00CA7D12" w:rsidRDefault="002A4929" w:rsidP="002A4929">
      <w:pPr>
        <w:numPr>
          <w:ilvl w:val="0"/>
          <w:numId w:val="36"/>
        </w:numPr>
        <w:tabs>
          <w:tab w:val="left" w:pos="426"/>
        </w:tabs>
        <w:spacing w:before="120" w:after="120" w:line="320" w:lineRule="atLeast"/>
        <w:ind w:left="426" w:hanging="426"/>
        <w:jc w:val="both"/>
        <w:rPr>
          <w:color w:val="808080"/>
          <w:sz w:val="16"/>
          <w:szCs w:val="16"/>
        </w:rPr>
      </w:pPr>
      <w:r w:rsidRPr="00CA7D12">
        <w:t>l’attestazione di responsabilità.</w:t>
      </w:r>
    </w:p>
    <w:p w14:paraId="60F07C23" w14:textId="1E958ABA" w:rsidR="002A4929" w:rsidRPr="004028A6" w:rsidRDefault="002A4929" w:rsidP="002A4929">
      <w:pPr>
        <w:pStyle w:val="Titolo3"/>
        <w:spacing w:before="120" w:after="120" w:line="320" w:lineRule="atLeast"/>
        <w:ind w:left="425" w:hanging="425"/>
        <w:rPr>
          <w:rFonts w:cs="Arial"/>
          <w:color w:val="auto"/>
        </w:rPr>
      </w:pPr>
      <w:bookmarkStart w:id="26" w:name="_Toc530131814"/>
      <w:r>
        <w:rPr>
          <w:color w:val="auto"/>
        </w:rPr>
        <w:t xml:space="preserve">REVOCA </w:t>
      </w:r>
      <w:bookmarkEnd w:id="26"/>
    </w:p>
    <w:p w14:paraId="04D73830" w14:textId="6ADF7D3B" w:rsidR="002A4929" w:rsidRDefault="002A4929" w:rsidP="002A4929">
      <w:pPr>
        <w:tabs>
          <w:tab w:val="left" w:pos="426"/>
        </w:tabs>
        <w:spacing w:before="120" w:after="120" w:line="320" w:lineRule="atLeast"/>
        <w:jc w:val="both"/>
      </w:pPr>
      <w:r w:rsidRPr="00182AAA">
        <w:t xml:space="preserve">Alla Regione Sardegna è riservato il potere di revocare </w:t>
      </w:r>
      <w:r w:rsidR="00020952">
        <w:t xml:space="preserve">la decisione di inserimento del progetto nel POR FESR 2014-2020 </w:t>
      </w:r>
      <w:r w:rsidRPr="00182AAA">
        <w:t xml:space="preserve">nel caso in cui il </w:t>
      </w:r>
      <w:r>
        <w:t>Beneficiario</w:t>
      </w:r>
      <w:r w:rsidRPr="00182AAA">
        <w:t xml:space="preserve"> incorra in violazioni o negligenze </w:t>
      </w:r>
      <w:r>
        <w:t xml:space="preserve">nell’osservanza delle </w:t>
      </w:r>
      <w:r w:rsidRPr="00182AAA">
        <w:t>condizioni</w:t>
      </w:r>
      <w:r>
        <w:t xml:space="preserve"> individuate dal</w:t>
      </w:r>
      <w:r w:rsidRPr="00182AAA">
        <w:t xml:space="preserve"> presente disciplina</w:t>
      </w:r>
      <w:r>
        <w:t>re</w:t>
      </w:r>
      <w:r w:rsidRPr="00182AAA">
        <w:t xml:space="preserve">, </w:t>
      </w:r>
      <w:r>
        <w:t>della normativa nazionale e/o comunitaria, delle</w:t>
      </w:r>
      <w:r w:rsidRPr="00182AAA">
        <w:t xml:space="preserve"> disposizion</w:t>
      </w:r>
      <w:r>
        <w:t>i</w:t>
      </w:r>
      <w:r w:rsidRPr="00182AAA">
        <w:t xml:space="preserve"> amministrative vigenti nonché </w:t>
      </w:r>
      <w:r>
        <w:t>de</w:t>
      </w:r>
      <w:r w:rsidRPr="00182AAA">
        <w:t>lle n</w:t>
      </w:r>
      <w:r>
        <w:t>orme di buona amministrazione.</w:t>
      </w:r>
    </w:p>
    <w:p w14:paraId="4F934B60" w14:textId="77777777" w:rsidR="002A4929" w:rsidRDefault="002A4929" w:rsidP="002A4929">
      <w:pPr>
        <w:tabs>
          <w:tab w:val="left" w:pos="426"/>
        </w:tabs>
        <w:spacing w:before="120" w:after="120" w:line="320" w:lineRule="atLeast"/>
        <w:jc w:val="both"/>
      </w:pPr>
      <w:r>
        <w:t xml:space="preserve">Lo </w:t>
      </w:r>
      <w:r w:rsidRPr="00182AAA">
        <w:t>stesso potere di revoca la Regione lo eserciterà ove per imperizia o altro comportamento il soggetto beneficiario comprometta la tempestiva esecuzione o buona riuscita dell'</w:t>
      </w:r>
      <w:r>
        <w:t>operazione.</w:t>
      </w:r>
    </w:p>
    <w:p w14:paraId="568D8DF4" w14:textId="558EEB36" w:rsidR="002A4929" w:rsidRDefault="00020952" w:rsidP="002A4929">
      <w:pPr>
        <w:spacing w:before="120" w:after="120" w:line="320" w:lineRule="atLeast"/>
        <w:jc w:val="both"/>
        <w:rPr>
          <w:b/>
        </w:rPr>
      </w:pPr>
      <w:r w:rsidRPr="00020952">
        <w:t>In caso di non riconoscimento dell’ammissibilità di talune spese il Beneficiario è tenuto a fornire la corretta rendicontazio</w:t>
      </w:r>
      <w:r>
        <w:t>ne delle sole spese ammissibili rimanendo fermo l’obbligo di registrare tutte le informazioni sul sistema informativo SMEC.</w:t>
      </w:r>
    </w:p>
    <w:p w14:paraId="66E25699" w14:textId="77777777" w:rsidR="00D31465" w:rsidRDefault="00D31465" w:rsidP="002A4929">
      <w:pPr>
        <w:spacing w:before="120" w:after="120" w:line="320" w:lineRule="atLeast"/>
        <w:jc w:val="both"/>
        <w:rPr>
          <w:b/>
        </w:rPr>
      </w:pPr>
    </w:p>
    <w:p w14:paraId="0F8BA295" w14:textId="77777777" w:rsidR="002A4929" w:rsidRDefault="002A4929" w:rsidP="002A4929">
      <w:pPr>
        <w:spacing w:before="120" w:after="120" w:line="320" w:lineRule="atLeast"/>
        <w:jc w:val="both"/>
        <w:rPr>
          <w:b/>
        </w:rPr>
      </w:pPr>
      <w:r>
        <w:rPr>
          <w:b/>
        </w:rPr>
        <w:t>PER ACCETTAZIONE E ADEMPIMENTO</w:t>
      </w:r>
    </w:p>
    <w:p w14:paraId="7AE8F8E7" w14:textId="77777777" w:rsidR="002A4929" w:rsidRDefault="002A4929" w:rsidP="002A4929">
      <w:pPr>
        <w:spacing w:before="120" w:after="120" w:line="320" w:lineRule="atLeast"/>
        <w:jc w:val="both"/>
        <w:rPr>
          <w:b/>
        </w:rPr>
      </w:pPr>
    </w:p>
    <w:p w14:paraId="56A1C0C2" w14:textId="77777777" w:rsidR="002A4929" w:rsidRDefault="002A4929" w:rsidP="002A4929">
      <w:pPr>
        <w:spacing w:before="120" w:after="120" w:line="320" w:lineRule="atLeast"/>
        <w:jc w:val="both"/>
        <w:rPr>
          <w:b/>
        </w:rPr>
      </w:pPr>
      <w:r>
        <w:rPr>
          <w:b/>
        </w:rPr>
        <w:t>Luogo ____________</w:t>
      </w:r>
      <w:r>
        <w:rPr>
          <w:b/>
        </w:rPr>
        <w:tab/>
      </w:r>
      <w:r>
        <w:rPr>
          <w:b/>
        </w:rPr>
        <w:tab/>
        <w:t>Data _____ / _____ / __________</w:t>
      </w:r>
    </w:p>
    <w:p w14:paraId="166CC2A6" w14:textId="77777777" w:rsidR="002A4929" w:rsidRDefault="002A4929" w:rsidP="002A4929">
      <w:pPr>
        <w:spacing w:before="120" w:after="120" w:line="320" w:lineRule="atLeast"/>
        <w:jc w:val="both"/>
        <w:rPr>
          <w:b/>
        </w:rPr>
      </w:pPr>
    </w:p>
    <w:p w14:paraId="65740A8E" w14:textId="77777777" w:rsidR="002A4929" w:rsidRDefault="002A4929" w:rsidP="002A4929">
      <w:pPr>
        <w:spacing w:before="120" w:after="120" w:line="320" w:lineRule="atLeast"/>
        <w:ind w:left="4956"/>
        <w:jc w:val="both"/>
        <w:rPr>
          <w:b/>
        </w:rPr>
      </w:pPr>
      <w:r>
        <w:rPr>
          <w:b/>
        </w:rPr>
        <w:t>IL LEGALE RAPPRESENTANTE DELL’ENTE</w:t>
      </w:r>
    </w:p>
    <w:p w14:paraId="2FC5E8E4" w14:textId="77777777" w:rsidR="002A4929" w:rsidRDefault="002A4929" w:rsidP="002A4929">
      <w:pPr>
        <w:spacing w:before="120" w:after="120" w:line="320" w:lineRule="atLeast"/>
        <w:ind w:left="4956"/>
        <w:jc w:val="both"/>
        <w:rPr>
          <w:b/>
        </w:rPr>
      </w:pPr>
      <w:r>
        <w:rPr>
          <w:b/>
        </w:rPr>
        <w:t>(Timbro e firma)</w:t>
      </w:r>
    </w:p>
    <w:p w14:paraId="56843D9B" w14:textId="77777777" w:rsidR="002A4929" w:rsidRDefault="002A4929" w:rsidP="002A4929">
      <w:pPr>
        <w:spacing w:before="120" w:after="120" w:line="320" w:lineRule="atLeast"/>
        <w:ind w:left="4956"/>
        <w:jc w:val="both"/>
        <w:rPr>
          <w:b/>
        </w:rPr>
      </w:pPr>
      <w:r>
        <w:rPr>
          <w:b/>
        </w:rPr>
        <w:t>_______________________________________</w:t>
      </w:r>
    </w:p>
    <w:p w14:paraId="2A3C47CA" w14:textId="77777777" w:rsidR="002A4929" w:rsidRDefault="002A4929" w:rsidP="002A4929">
      <w:pPr>
        <w:spacing w:before="120" w:after="120" w:line="320" w:lineRule="atLeast"/>
        <w:ind w:left="4956"/>
        <w:jc w:val="both"/>
        <w:rPr>
          <w:b/>
        </w:rPr>
      </w:pPr>
    </w:p>
    <w:p w14:paraId="659ADA1C" w14:textId="77777777" w:rsidR="002A4929" w:rsidRDefault="002A4929" w:rsidP="002A4929">
      <w:pPr>
        <w:spacing w:before="120" w:after="120" w:line="320" w:lineRule="atLeast"/>
        <w:ind w:left="4956"/>
        <w:jc w:val="both"/>
        <w:rPr>
          <w:b/>
        </w:rPr>
      </w:pPr>
      <w:r>
        <w:rPr>
          <w:b/>
        </w:rPr>
        <w:t>IL RESPONSABILE DEL PROCEDIMENTO</w:t>
      </w:r>
    </w:p>
    <w:p w14:paraId="00AE5A30" w14:textId="77777777" w:rsidR="002A4929" w:rsidRDefault="002A4929" w:rsidP="002A4929">
      <w:pPr>
        <w:spacing w:before="120" w:after="120" w:line="320" w:lineRule="atLeast"/>
        <w:ind w:left="4956"/>
        <w:jc w:val="both"/>
        <w:rPr>
          <w:b/>
        </w:rPr>
      </w:pPr>
      <w:r>
        <w:rPr>
          <w:b/>
        </w:rPr>
        <w:t>(Timbro e firma)</w:t>
      </w:r>
    </w:p>
    <w:p w14:paraId="3BC69A23" w14:textId="653DCBA6" w:rsidR="00AC142B" w:rsidRDefault="00D31465" w:rsidP="00D31465">
      <w:pPr>
        <w:spacing w:before="120" w:after="120" w:line="320" w:lineRule="atLeast"/>
        <w:ind w:left="4248" w:firstLine="708"/>
        <w:jc w:val="both"/>
        <w:rPr>
          <w:sz w:val="16"/>
          <w:szCs w:val="16"/>
        </w:rPr>
      </w:pPr>
      <w:r>
        <w:rPr>
          <w:b/>
        </w:rPr>
        <w:t>_______________________________________</w:t>
      </w:r>
    </w:p>
    <w:sectPr w:rsidR="00AC142B" w:rsidSect="001735CB">
      <w:headerReference w:type="default" r:id="rId11"/>
      <w:footerReference w:type="default" r:id="rId12"/>
      <w:headerReference w:type="first" r:id="rId13"/>
      <w:pgSz w:w="11906" w:h="16838"/>
      <w:pgMar w:top="2552" w:right="1134" w:bottom="1814" w:left="1134" w:header="573" w:footer="1512" w:gutter="284"/>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 w:author="sconosciuto" w:date="2018-11-08T16:42:00Z" w:initials="SC">
    <w:p w14:paraId="55D3FF7E" w14:textId="27B394E3" w:rsidR="000A2860" w:rsidRDefault="000A2860">
      <w:pPr>
        <w:pStyle w:val="Testocommento"/>
      </w:pPr>
      <w:r>
        <w:rPr>
          <w:rStyle w:val="Rimandocommento"/>
        </w:rPr>
        <w:annotationRef/>
      </w:r>
      <w:r>
        <w:t>Da adattare rispetto alle peculiarità del singolo progetto ammissibile.</w:t>
      </w:r>
    </w:p>
  </w:comment>
  <w:comment w:id="19" w:author="sconosciuto" w:date="2018-11-08T16:43:00Z" w:initials="SC">
    <w:p w14:paraId="1973ABA2" w14:textId="797D2379" w:rsidR="000A2860" w:rsidRDefault="000A2860">
      <w:pPr>
        <w:pStyle w:val="Testocommento"/>
      </w:pPr>
      <w:r>
        <w:rPr>
          <w:rStyle w:val="Rimandocommento"/>
        </w:rPr>
        <w:annotationRef/>
      </w:r>
      <w:r>
        <w:t>Da adattare rispetto alle peculiarità del singolo progetto ammissibile.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D3FF7E" w15:done="0"/>
  <w15:commentEx w15:paraId="1973AB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D3FF7E" w16cid:durableId="208E6601"/>
  <w16cid:commentId w16cid:paraId="1973ABA2" w16cid:durableId="208E66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BF50B" w14:textId="77777777" w:rsidR="006E624E" w:rsidRDefault="006E624E" w:rsidP="00BB24C0">
      <w:pPr>
        <w:spacing w:after="0"/>
      </w:pPr>
      <w:r>
        <w:separator/>
      </w:r>
    </w:p>
  </w:endnote>
  <w:endnote w:type="continuationSeparator" w:id="0">
    <w:p w14:paraId="03FFC93E" w14:textId="77777777" w:rsidR="006E624E" w:rsidRDefault="006E624E" w:rsidP="00BB24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Zapf Dingbat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utura Std Book">
    <w:altName w:val="Vrinda"/>
    <w:panose1 w:val="00000000000000000000"/>
    <w:charset w:val="00"/>
    <w:family w:val="swiss"/>
    <w:notTrueType/>
    <w:pitch w:val="variable"/>
    <w:sig w:usb0="00000003"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42" w:rightFromText="142" w:bottomFromText="567" w:vertAnchor="page" w:horzAnchor="page" w:tblpX="1770" w:tblpY="15843"/>
      <w:tblW w:w="50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393"/>
      <w:gridCol w:w="590"/>
    </w:tblGrid>
    <w:tr w:rsidR="000A2860" w14:paraId="4D2914F8" w14:textId="77777777" w:rsidTr="00CF4CD8">
      <w:trPr>
        <w:trHeight w:val="2"/>
      </w:trPr>
      <w:tc>
        <w:tcPr>
          <w:tcW w:w="547" w:type="dxa"/>
        </w:tcPr>
        <w:p w14:paraId="767065F5" w14:textId="77777777" w:rsidR="000A2860" w:rsidRPr="00521D0B" w:rsidRDefault="000A2860" w:rsidP="006309CF">
          <w:pPr>
            <w:pStyle w:val="Pidipagina"/>
            <w:spacing w:line="200" w:lineRule="exact"/>
            <w:jc w:val="center"/>
            <w:rPr>
              <w:color w:val="181512"/>
              <w:sz w:val="14"/>
              <w:szCs w:val="16"/>
            </w:rPr>
          </w:pPr>
        </w:p>
      </w:tc>
      <w:tc>
        <w:tcPr>
          <w:tcW w:w="8598" w:type="dxa"/>
        </w:tcPr>
        <w:p w14:paraId="51044E6E" w14:textId="77777777" w:rsidR="000A2860" w:rsidRPr="000E3CA4" w:rsidRDefault="000A2860" w:rsidP="006309CF">
          <w:pPr>
            <w:pStyle w:val="Pidipagina"/>
            <w:spacing w:line="200" w:lineRule="exact"/>
            <w:jc w:val="center"/>
            <w:rPr>
              <w:color w:val="181512"/>
              <w:sz w:val="14"/>
              <w:szCs w:val="16"/>
            </w:rPr>
          </w:pPr>
        </w:p>
      </w:tc>
      <w:tc>
        <w:tcPr>
          <w:tcW w:w="597" w:type="dxa"/>
        </w:tcPr>
        <w:p w14:paraId="2D41B77E" w14:textId="77777777" w:rsidR="000A2860" w:rsidRPr="00521D0B" w:rsidRDefault="000A2860" w:rsidP="006309CF">
          <w:pPr>
            <w:pStyle w:val="Pidipagina"/>
            <w:spacing w:before="360" w:line="200" w:lineRule="exact"/>
            <w:rPr>
              <w:color w:val="181512"/>
              <w:sz w:val="14"/>
              <w:szCs w:val="16"/>
            </w:rPr>
          </w:pPr>
          <w:r>
            <w:rPr>
              <w:color w:val="181512"/>
              <w:sz w:val="14"/>
              <w:szCs w:val="16"/>
            </w:rPr>
            <w:fldChar w:fldCharType="begin"/>
          </w:r>
          <w:r>
            <w:rPr>
              <w:color w:val="181512"/>
              <w:sz w:val="14"/>
              <w:szCs w:val="16"/>
            </w:rPr>
            <w:instrText xml:space="preserve"> PAGE  \* Arabic  \* MERGEFORMAT </w:instrText>
          </w:r>
          <w:r>
            <w:rPr>
              <w:color w:val="181512"/>
              <w:sz w:val="14"/>
              <w:szCs w:val="16"/>
            </w:rPr>
            <w:fldChar w:fldCharType="separate"/>
          </w:r>
          <w:r>
            <w:rPr>
              <w:noProof/>
              <w:color w:val="181512"/>
              <w:sz w:val="14"/>
              <w:szCs w:val="16"/>
            </w:rPr>
            <w:t>12</w:t>
          </w:r>
          <w:r>
            <w:rPr>
              <w:color w:val="181512"/>
              <w:sz w:val="14"/>
              <w:szCs w:val="16"/>
            </w:rPr>
            <w:fldChar w:fldCharType="end"/>
          </w:r>
          <w:r>
            <w:rPr>
              <w:color w:val="181512"/>
              <w:sz w:val="14"/>
              <w:szCs w:val="16"/>
            </w:rPr>
            <w:t>/</w:t>
          </w:r>
          <w:r>
            <w:rPr>
              <w:noProof/>
              <w:color w:val="181512"/>
              <w:sz w:val="14"/>
              <w:szCs w:val="16"/>
            </w:rPr>
            <w:fldChar w:fldCharType="begin"/>
          </w:r>
          <w:r>
            <w:rPr>
              <w:noProof/>
              <w:color w:val="181512"/>
              <w:sz w:val="14"/>
              <w:szCs w:val="16"/>
            </w:rPr>
            <w:instrText xml:space="preserve"> NUMPAGES  \* Arabic  \* MERGEFORMAT </w:instrText>
          </w:r>
          <w:r>
            <w:rPr>
              <w:noProof/>
              <w:color w:val="181512"/>
              <w:sz w:val="14"/>
              <w:szCs w:val="16"/>
            </w:rPr>
            <w:fldChar w:fldCharType="separate"/>
          </w:r>
          <w:r>
            <w:rPr>
              <w:noProof/>
              <w:color w:val="181512"/>
              <w:sz w:val="14"/>
              <w:szCs w:val="16"/>
            </w:rPr>
            <w:t>12</w:t>
          </w:r>
          <w:r>
            <w:rPr>
              <w:noProof/>
              <w:color w:val="181512"/>
              <w:sz w:val="14"/>
              <w:szCs w:val="16"/>
            </w:rPr>
            <w:fldChar w:fldCharType="end"/>
          </w:r>
        </w:p>
      </w:tc>
    </w:tr>
  </w:tbl>
  <w:p w14:paraId="3C1650C6" w14:textId="77777777" w:rsidR="000A2860" w:rsidRPr="000E3CA4" w:rsidRDefault="000A2860" w:rsidP="000E3CA4">
    <w:pPr>
      <w:pStyle w:val="Pidipagina"/>
      <w:rPr>
        <w:sz w:val="14"/>
      </w:rPr>
    </w:pPr>
    <w:r>
      <w:rPr>
        <w:noProof/>
        <w:lang w:eastAsia="it-IT"/>
      </w:rPr>
      <w:drawing>
        <wp:anchor distT="0" distB="0" distL="114300" distR="114300" simplePos="0" relativeHeight="251678720" behindDoc="1" locked="0" layoutInCell="1" allowOverlap="1" wp14:anchorId="313A05A8" wp14:editId="19F7BA80">
          <wp:simplePos x="0" y="0"/>
          <wp:positionH relativeFrom="column">
            <wp:posOffset>1379855</wp:posOffset>
          </wp:positionH>
          <wp:positionV relativeFrom="paragraph">
            <wp:posOffset>145085</wp:posOffset>
          </wp:positionV>
          <wp:extent cx="3028950" cy="41910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uppo loghi con RAS 11.09.15.jpg"/>
                  <pic:cNvPicPr/>
                </pic:nvPicPr>
                <pic:blipFill>
                  <a:blip r:embed="rId1">
                    <a:extLst>
                      <a:ext uri="{28A0092B-C50C-407E-A947-70E740481C1C}">
                        <a14:useLocalDpi xmlns:a14="http://schemas.microsoft.com/office/drawing/2010/main" val="0"/>
                      </a:ext>
                    </a:extLst>
                  </a:blip>
                  <a:stretch>
                    <a:fillRect/>
                  </a:stretch>
                </pic:blipFill>
                <pic:spPr>
                  <a:xfrm>
                    <a:off x="0" y="0"/>
                    <a:ext cx="3028950" cy="419100"/>
                  </a:xfrm>
                  <a:prstGeom prst="rect">
                    <a:avLst/>
                  </a:prstGeom>
                </pic:spPr>
              </pic:pic>
            </a:graphicData>
          </a:graphic>
          <wp14:sizeRelH relativeFrom="page">
            <wp14:pctWidth>0</wp14:pctWidth>
          </wp14:sizeRelH>
          <wp14:sizeRelV relativeFrom="page">
            <wp14:pctHeight>0</wp14:pctHeight>
          </wp14:sizeRelV>
        </wp:anchor>
      </w:drawing>
    </w:r>
    <w:r>
      <w:rPr>
        <w:noProof/>
        <w:sz w:val="14"/>
        <w:lang w:eastAsia="it-IT"/>
      </w:rPr>
      <mc:AlternateContent>
        <mc:Choice Requires="wps">
          <w:drawing>
            <wp:anchor distT="0" distB="0" distL="114300" distR="114300" simplePos="0" relativeHeight="251673600" behindDoc="0" locked="0" layoutInCell="1" allowOverlap="1" wp14:anchorId="4FBA8A61" wp14:editId="425B88D3">
              <wp:simplePos x="0" y="0"/>
              <wp:positionH relativeFrom="margin">
                <wp:posOffset>-490855</wp:posOffset>
              </wp:positionH>
              <wp:positionV relativeFrom="page">
                <wp:posOffset>10078720</wp:posOffset>
              </wp:positionV>
              <wp:extent cx="6741160" cy="551815"/>
              <wp:effectExtent l="0" t="0" r="0" b="0"/>
              <wp:wrapThrough wrapText="bothSides">
                <wp:wrapPolygon edited="0">
                  <wp:start x="122" y="0"/>
                  <wp:lineTo x="122" y="20879"/>
                  <wp:lineTo x="21425" y="20879"/>
                  <wp:lineTo x="21425" y="0"/>
                  <wp:lineTo x="122" y="0"/>
                </wp:wrapPolygon>
              </wp:wrapThrough>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116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3BBE4" w14:textId="77777777" w:rsidR="000A2860" w:rsidRDefault="000A2860" w:rsidP="00191520">
                          <w:pPr>
                            <w:spacing w:before="0" w:after="0" w:line="276" w:lineRule="auto"/>
                            <w:rPr>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BA8A61" id="_x0000_t202" coordsize="21600,21600" o:spt="202" path="m,l,21600r21600,l21600,xe">
              <v:stroke joinstyle="miter"/>
              <v:path gradientshapeok="t" o:connecttype="rect"/>
            </v:shapetype>
            <v:shape id="Text Box 8" o:spid="_x0000_s1029" type="#_x0000_t202" style="position:absolute;margin-left:-38.65pt;margin-top:793.6pt;width:530.8pt;height:43.4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mJ7tA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" filled="f" stroked="f">
              <v:textbox>
                <w:txbxContent>
                  <w:p w14:paraId="3A93BBE4" w14:textId="77777777" w:rsidR="000A2860" w:rsidRDefault="000A2860" w:rsidP="00191520">
                    <w:pPr>
                      <w:spacing w:before="0" w:after="0" w:line="276" w:lineRule="auto"/>
                      <w:rPr>
                        <w:sz w:val="14"/>
                        <w:szCs w:val="16"/>
                      </w:rPr>
                    </w:pPr>
                  </w:p>
                </w:txbxContent>
              </v:textbox>
              <w10:wrap type="through"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2CDB3" w14:textId="77777777" w:rsidR="006E624E" w:rsidRDefault="006E624E" w:rsidP="00BB24C0">
      <w:pPr>
        <w:spacing w:after="0"/>
      </w:pPr>
      <w:r>
        <w:separator/>
      </w:r>
    </w:p>
  </w:footnote>
  <w:footnote w:type="continuationSeparator" w:id="0">
    <w:p w14:paraId="779EBE35" w14:textId="77777777" w:rsidR="006E624E" w:rsidRDefault="006E624E" w:rsidP="00BB24C0">
      <w:pPr>
        <w:spacing w:after="0"/>
      </w:pPr>
      <w:r>
        <w:continuationSeparator/>
      </w:r>
    </w:p>
  </w:footnote>
  <w:footnote w:id="1">
    <w:p w14:paraId="03BDBFAC" w14:textId="77777777" w:rsidR="000A2860" w:rsidRPr="00066DC6" w:rsidRDefault="000A2860" w:rsidP="00C35D07">
      <w:pPr>
        <w:pStyle w:val="Testonotaapidipagina"/>
        <w:tabs>
          <w:tab w:val="left" w:pos="284"/>
        </w:tabs>
        <w:ind w:left="284" w:hanging="284"/>
        <w:rPr>
          <w:rFonts w:ascii="Arial" w:hAnsi="Arial" w:cs="Arial"/>
          <w:lang w:val="it-IT"/>
        </w:rPr>
      </w:pPr>
      <w:r w:rsidRPr="000A7993">
        <w:rPr>
          <w:rStyle w:val="Rimandonotaapidipagina"/>
        </w:rPr>
        <w:footnoteRef/>
      </w:r>
      <w:r w:rsidRPr="00066DC6">
        <w:rPr>
          <w:lang w:val="it-IT"/>
        </w:rPr>
        <w:t xml:space="preserve"> </w:t>
      </w:r>
      <w:r w:rsidRPr="00066DC6">
        <w:rPr>
          <w:lang w:val="it-IT"/>
        </w:rPr>
        <w:tab/>
      </w:r>
      <w:r w:rsidRPr="00066DC6">
        <w:rPr>
          <w:rFonts w:ascii="Arial" w:hAnsi="Arial" w:cs="Arial"/>
          <w:sz w:val="16"/>
          <w:szCs w:val="16"/>
          <w:lang w:val="it-IT"/>
        </w:rPr>
        <w:t>Entro il giorno 10 del mese successivo al bimestre di riferimento (I bimestre – gennaio/febbraio, II bimestre – marzo/aprile, III bimestre – maggio/giugno, IV bimestre – luglio/agosto, V bimestre – settembre/ottobre, VI bimestre – novembre/dicembre).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0A2860" w14:paraId="567751B5" w14:textId="77777777" w:rsidTr="00F60BD4">
      <w:tc>
        <w:tcPr>
          <w:tcW w:w="5000" w:type="pct"/>
        </w:tcPr>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tblGrid>
          <w:tr w:rsidR="000A2860" w14:paraId="2C5F7D34" w14:textId="77777777" w:rsidTr="00A10CDD">
            <w:tc>
              <w:tcPr>
                <w:tcW w:w="5000" w:type="pct"/>
              </w:tcPr>
              <w:p w14:paraId="2CA40BA5" w14:textId="77777777" w:rsidR="000A2860" w:rsidRPr="000208AA" w:rsidRDefault="000A2860" w:rsidP="00A943A1">
                <w:pPr>
                  <w:pStyle w:val="Intestazione"/>
                  <w:spacing w:line="360" w:lineRule="auto"/>
                  <w:ind w:firstLine="680"/>
                  <w:jc w:val="center"/>
                </w:pPr>
                <w:r>
                  <w:rPr>
                    <w:noProof/>
                    <w:lang w:eastAsia="it-IT"/>
                  </w:rPr>
                  <w:drawing>
                    <wp:anchor distT="0" distB="0" distL="114300" distR="114300" simplePos="0" relativeHeight="251676672" behindDoc="1" locked="0" layoutInCell="1" allowOverlap="1" wp14:anchorId="4E10F29B" wp14:editId="7B3812E6">
                      <wp:simplePos x="0" y="0"/>
                      <wp:positionH relativeFrom="margin">
                        <wp:align>center</wp:align>
                      </wp:positionH>
                      <wp:positionV relativeFrom="paragraph">
                        <wp:posOffset>66040</wp:posOffset>
                      </wp:positionV>
                      <wp:extent cx="1530286" cy="683455"/>
                      <wp:effectExtent l="0" t="0" r="0"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_programm.png"/>
                              <pic:cNvPicPr/>
                            </pic:nvPicPr>
                            <pic:blipFill>
                              <a:blip r:embed="rId1">
                                <a:extLst>
                                  <a:ext uri="{28A0092B-C50C-407E-A947-70E740481C1C}">
                                    <a14:useLocalDpi xmlns:a14="http://schemas.microsoft.com/office/drawing/2010/main" val="0"/>
                                  </a:ext>
                                </a:extLst>
                              </a:blip>
                              <a:stretch>
                                <a:fillRect/>
                              </a:stretch>
                            </pic:blipFill>
                            <pic:spPr>
                              <a:xfrm>
                                <a:off x="0" y="0"/>
                                <a:ext cx="1530286" cy="683455"/>
                              </a:xfrm>
                              <a:prstGeom prst="rect">
                                <a:avLst/>
                              </a:prstGeom>
                            </pic:spPr>
                          </pic:pic>
                        </a:graphicData>
                      </a:graphic>
                    </wp:anchor>
                  </w:drawing>
                </w:r>
              </w:p>
            </w:tc>
          </w:tr>
        </w:tbl>
        <w:p w14:paraId="6652F992" w14:textId="77777777" w:rsidR="000A2860" w:rsidRDefault="000A2860" w:rsidP="00A943A1">
          <w:pPr>
            <w:pStyle w:val="Oggetto"/>
            <w:spacing w:before="360" w:after="120" w:line="360" w:lineRule="auto"/>
            <w:ind w:left="0" w:firstLine="680"/>
            <w:jc w:val="center"/>
            <w:rPr>
              <w:rFonts w:ascii="Arial" w:hAnsi="Arial"/>
              <w:b w:val="0"/>
              <w:sz w:val="10"/>
              <w:szCs w:val="10"/>
            </w:rPr>
          </w:pPr>
        </w:p>
        <w:p w14:paraId="183D5366" w14:textId="77777777" w:rsidR="000A2860" w:rsidRPr="003354B8" w:rsidRDefault="000A2860" w:rsidP="00A943A1">
          <w:pPr>
            <w:pStyle w:val="Oggetto"/>
            <w:spacing w:before="360" w:after="120" w:line="360" w:lineRule="auto"/>
            <w:ind w:left="0" w:firstLine="0"/>
            <w:jc w:val="center"/>
            <w:rPr>
              <w:rFonts w:ascii="Arial" w:hAnsi="Arial"/>
              <w:b w:val="0"/>
              <w:sz w:val="9"/>
              <w:szCs w:val="9"/>
            </w:rPr>
          </w:pPr>
          <w:r w:rsidRPr="003354B8">
            <w:rPr>
              <w:rFonts w:ascii="Arial" w:hAnsi="Arial"/>
              <w:b w:val="0"/>
              <w:sz w:val="9"/>
              <w:szCs w:val="9"/>
            </w:rPr>
            <w:t>ASSESSORADU DE SA PROGRAMMATZIONE, BILANTZU E ASSENTU DE SU TERRITÒRIU</w:t>
          </w:r>
          <w:r w:rsidRPr="003354B8">
            <w:rPr>
              <w:rFonts w:ascii="Arial" w:hAnsi="Arial"/>
              <w:b w:val="0"/>
              <w:sz w:val="9"/>
              <w:szCs w:val="9"/>
            </w:rPr>
            <w:br/>
            <w:t>ASSESSORATO DELLA PROGRAMMAZIONE, BILANCIO, CREDITO E ASSETTO DEL TERRITORIO</w:t>
          </w:r>
        </w:p>
        <w:p w14:paraId="03B51F1D" w14:textId="77777777" w:rsidR="000A2860" w:rsidRPr="00A10CDD" w:rsidRDefault="000A2860" w:rsidP="00FB4F0C">
          <w:pPr>
            <w:pStyle w:val="Intestazione"/>
            <w:rPr>
              <w:bCs/>
              <w:caps/>
              <w:sz w:val="12"/>
              <w:szCs w:val="12"/>
            </w:rPr>
          </w:pPr>
          <w:r w:rsidRPr="009F1AB8">
            <w:rPr>
              <w:color w:val="595959" w:themeColor="text1" w:themeTint="A6"/>
              <w:sz w:val="16"/>
              <w:szCs w:val="16"/>
            </w:rPr>
            <w:t>Centro Regionale di Programmazione</w:t>
          </w:r>
        </w:p>
      </w:tc>
    </w:tr>
  </w:tbl>
  <w:p w14:paraId="3A86731B" w14:textId="77777777" w:rsidR="000A2860" w:rsidRPr="00461993" w:rsidRDefault="000A2860" w:rsidP="00F60BD4">
    <w:pPr>
      <w:pStyle w:val="Intestazione"/>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0A2860" w:rsidRPr="00B24949" w14:paraId="6DF95331" w14:textId="77777777" w:rsidTr="000208AA">
      <w:tc>
        <w:tcPr>
          <w:tcW w:w="5000" w:type="pct"/>
        </w:tcPr>
        <w:p w14:paraId="213449A0" w14:textId="77777777" w:rsidR="000A2860" w:rsidRPr="00B24949" w:rsidRDefault="000A2860" w:rsidP="00A943A1">
          <w:pPr>
            <w:pStyle w:val="Intestazione"/>
            <w:spacing w:line="600" w:lineRule="auto"/>
            <w:jc w:val="center"/>
          </w:pPr>
          <w:r w:rsidRPr="00B24949">
            <w:rPr>
              <w:noProof/>
              <w:lang w:eastAsia="it-IT"/>
            </w:rPr>
            <w:drawing>
              <wp:anchor distT="0" distB="0" distL="114300" distR="114300" simplePos="0" relativeHeight="251669504" behindDoc="1" locked="0" layoutInCell="1" allowOverlap="1" wp14:anchorId="4C9CDB79" wp14:editId="389C7C1C">
                <wp:simplePos x="0" y="0"/>
                <wp:positionH relativeFrom="margin">
                  <wp:align>center</wp:align>
                </wp:positionH>
                <wp:positionV relativeFrom="paragraph">
                  <wp:posOffset>66040</wp:posOffset>
                </wp:positionV>
                <wp:extent cx="1933205" cy="863405"/>
                <wp:effectExtent l="0" t="0" r="0" b="63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_programm.png"/>
                        <pic:cNvPicPr/>
                      </pic:nvPicPr>
                      <pic:blipFill>
                        <a:blip r:embed="rId1">
                          <a:extLst>
                            <a:ext uri="{28A0092B-C50C-407E-A947-70E740481C1C}">
                              <a14:useLocalDpi xmlns:a14="http://schemas.microsoft.com/office/drawing/2010/main" val="0"/>
                            </a:ext>
                          </a:extLst>
                        </a:blip>
                        <a:stretch>
                          <a:fillRect/>
                        </a:stretch>
                      </pic:blipFill>
                      <pic:spPr>
                        <a:xfrm>
                          <a:off x="0" y="0"/>
                          <a:ext cx="1933205" cy="863405"/>
                        </a:xfrm>
                        <a:prstGeom prst="rect">
                          <a:avLst/>
                        </a:prstGeom>
                      </pic:spPr>
                    </pic:pic>
                  </a:graphicData>
                </a:graphic>
              </wp:anchor>
            </w:drawing>
          </w:r>
        </w:p>
      </w:tc>
    </w:tr>
  </w:tbl>
  <w:p w14:paraId="10F9775D" w14:textId="77777777" w:rsidR="000A2860" w:rsidRDefault="000A2860" w:rsidP="00A943A1">
    <w:pPr>
      <w:pStyle w:val="Oggetto"/>
      <w:tabs>
        <w:tab w:val="left" w:pos="7076"/>
      </w:tabs>
      <w:spacing w:before="360" w:after="120" w:line="600" w:lineRule="auto"/>
      <w:ind w:left="0" w:firstLine="0"/>
      <w:rPr>
        <w:rFonts w:ascii="Arial" w:hAnsi="Arial"/>
        <w:b w:val="0"/>
        <w:sz w:val="10"/>
        <w:szCs w:val="10"/>
      </w:rPr>
    </w:pPr>
    <w:r>
      <w:rPr>
        <w:rFonts w:ascii="Arial" w:hAnsi="Arial"/>
        <w:b w:val="0"/>
        <w:sz w:val="10"/>
        <w:szCs w:val="10"/>
      </w:rPr>
      <w:tab/>
    </w:r>
  </w:p>
  <w:p w14:paraId="4D64E84D" w14:textId="77777777" w:rsidR="000A2860" w:rsidRPr="003354B8" w:rsidRDefault="000A2860" w:rsidP="00A943A1">
    <w:pPr>
      <w:pStyle w:val="Oggetto"/>
      <w:spacing w:before="360" w:after="120" w:line="360" w:lineRule="auto"/>
      <w:ind w:left="0" w:firstLine="0"/>
      <w:jc w:val="center"/>
      <w:rPr>
        <w:rFonts w:ascii="Arial" w:hAnsi="Arial"/>
        <w:b w:val="0"/>
        <w:sz w:val="12"/>
        <w:szCs w:val="12"/>
      </w:rPr>
    </w:pPr>
    <w:r w:rsidRPr="003354B8">
      <w:rPr>
        <w:rFonts w:ascii="Arial" w:hAnsi="Arial"/>
        <w:b w:val="0"/>
        <w:sz w:val="12"/>
        <w:szCs w:val="12"/>
      </w:rPr>
      <w:t>ASSESSORADU DE SA PROGRAMMATZIONE, BILANTZU E ASSENTU DE SU TERRITÒRIU</w:t>
    </w:r>
    <w:r w:rsidRPr="003354B8">
      <w:rPr>
        <w:rFonts w:ascii="Arial" w:hAnsi="Arial"/>
        <w:b w:val="0"/>
        <w:sz w:val="12"/>
        <w:szCs w:val="12"/>
      </w:rPr>
      <w:br/>
      <w:t>ASSESSORATO DELLA PROGRAMMAZIONE, BILANCIO, CREDITO E ASSETTO DEL TERRITORIO</w:t>
    </w:r>
  </w:p>
  <w:p w14:paraId="3330B0AF" w14:textId="77777777" w:rsidR="000A2860" w:rsidRDefault="000A2860" w:rsidP="00BD1190">
    <w:pPr>
      <w:pStyle w:val="Intestazione"/>
      <w:rPr>
        <w:bCs/>
        <w:caps/>
        <w:sz w:val="12"/>
        <w:szCs w:val="12"/>
      </w:rPr>
    </w:pPr>
    <w:r w:rsidRPr="009F1AB8">
      <w:rPr>
        <w:color w:val="595959" w:themeColor="text1" w:themeTint="A6"/>
        <w:sz w:val="16"/>
        <w:szCs w:val="16"/>
      </w:rPr>
      <w:t>Centro Regionale di Programmazione</w:t>
    </w:r>
  </w:p>
  <w:p w14:paraId="6DF6F3D3" w14:textId="77777777" w:rsidR="000A2860" w:rsidRDefault="000A2860" w:rsidP="004C5C51">
    <w:pPr>
      <w:pStyle w:val="Intestazione"/>
      <w:rPr>
        <w:bCs/>
        <w:caps/>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818C4"/>
    <w:multiLevelType w:val="hybridMultilevel"/>
    <w:tmpl w:val="B60C62CA"/>
    <w:lvl w:ilvl="0" w:tplc="0410000F">
      <w:start w:val="1"/>
      <w:numFmt w:val="decimal"/>
      <w:lvlText w:val="%1."/>
      <w:lvlJc w:val="left"/>
      <w:pPr>
        <w:ind w:left="1068" w:hanging="360"/>
      </w:pPr>
      <w:rPr>
        <w:rFonts w:cs="Times New Roman"/>
      </w:r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1" w15:restartNumberingAfterBreak="0">
    <w:nsid w:val="096F1989"/>
    <w:multiLevelType w:val="hybridMultilevel"/>
    <w:tmpl w:val="4BB85A16"/>
    <w:lvl w:ilvl="0" w:tplc="0410000F">
      <w:start w:val="1"/>
      <w:numFmt w:val="decimal"/>
      <w:lvlText w:val="%1."/>
      <w:lvlJc w:val="left"/>
      <w:pPr>
        <w:ind w:left="1428" w:hanging="360"/>
      </w:pPr>
      <w:rPr>
        <w:rFonts w:cs="Times New Roman" w:hint="default"/>
      </w:rPr>
    </w:lvl>
    <w:lvl w:ilvl="1" w:tplc="04100019">
      <w:start w:val="1"/>
      <w:numFmt w:val="lowerLetter"/>
      <w:lvlText w:val="%2."/>
      <w:lvlJc w:val="left"/>
      <w:pPr>
        <w:ind w:left="2148" w:hanging="360"/>
      </w:pPr>
      <w:rPr>
        <w:rFonts w:cs="Times New Roman"/>
      </w:rPr>
    </w:lvl>
    <w:lvl w:ilvl="2" w:tplc="0410001B">
      <w:start w:val="1"/>
      <w:numFmt w:val="lowerRoman"/>
      <w:lvlText w:val="%3."/>
      <w:lvlJc w:val="right"/>
      <w:pPr>
        <w:ind w:left="2868" w:hanging="180"/>
      </w:pPr>
      <w:rPr>
        <w:rFonts w:cs="Times New Roman"/>
      </w:rPr>
    </w:lvl>
    <w:lvl w:ilvl="3" w:tplc="0410000F">
      <w:start w:val="1"/>
      <w:numFmt w:val="decimal"/>
      <w:lvlText w:val="%4."/>
      <w:lvlJc w:val="left"/>
      <w:pPr>
        <w:ind w:left="3588" w:hanging="360"/>
      </w:pPr>
      <w:rPr>
        <w:rFonts w:cs="Times New Roman"/>
      </w:rPr>
    </w:lvl>
    <w:lvl w:ilvl="4" w:tplc="04100019">
      <w:start w:val="1"/>
      <w:numFmt w:val="lowerLetter"/>
      <w:lvlText w:val="%5."/>
      <w:lvlJc w:val="left"/>
      <w:pPr>
        <w:ind w:left="4308" w:hanging="360"/>
      </w:pPr>
      <w:rPr>
        <w:rFonts w:cs="Times New Roman"/>
      </w:rPr>
    </w:lvl>
    <w:lvl w:ilvl="5" w:tplc="0410001B">
      <w:start w:val="1"/>
      <w:numFmt w:val="lowerRoman"/>
      <w:lvlText w:val="%6."/>
      <w:lvlJc w:val="right"/>
      <w:pPr>
        <w:ind w:left="5028" w:hanging="180"/>
      </w:pPr>
      <w:rPr>
        <w:rFonts w:cs="Times New Roman"/>
      </w:rPr>
    </w:lvl>
    <w:lvl w:ilvl="6" w:tplc="0410000F">
      <w:start w:val="1"/>
      <w:numFmt w:val="decimal"/>
      <w:lvlText w:val="%7."/>
      <w:lvlJc w:val="left"/>
      <w:pPr>
        <w:ind w:left="5748" w:hanging="360"/>
      </w:pPr>
      <w:rPr>
        <w:rFonts w:cs="Times New Roman"/>
      </w:rPr>
    </w:lvl>
    <w:lvl w:ilvl="7" w:tplc="04100019">
      <w:start w:val="1"/>
      <w:numFmt w:val="lowerLetter"/>
      <w:lvlText w:val="%8."/>
      <w:lvlJc w:val="left"/>
      <w:pPr>
        <w:ind w:left="6468" w:hanging="360"/>
      </w:pPr>
      <w:rPr>
        <w:rFonts w:cs="Times New Roman"/>
      </w:rPr>
    </w:lvl>
    <w:lvl w:ilvl="8" w:tplc="0410001B">
      <w:start w:val="1"/>
      <w:numFmt w:val="lowerRoman"/>
      <w:lvlText w:val="%9."/>
      <w:lvlJc w:val="right"/>
      <w:pPr>
        <w:ind w:left="7188" w:hanging="180"/>
      </w:pPr>
      <w:rPr>
        <w:rFonts w:cs="Times New Roman"/>
      </w:rPr>
    </w:lvl>
  </w:abstractNum>
  <w:abstractNum w:abstractNumId="2" w15:restartNumberingAfterBreak="0">
    <w:nsid w:val="0A910626"/>
    <w:multiLevelType w:val="hybridMultilevel"/>
    <w:tmpl w:val="04A0AFEE"/>
    <w:lvl w:ilvl="0" w:tplc="9C76EA86">
      <w:numFmt w:val="bullet"/>
      <w:lvlText w:val="-"/>
      <w:lvlJc w:val="left"/>
      <w:pPr>
        <w:ind w:left="1068" w:hanging="360"/>
      </w:pPr>
      <w:rPr>
        <w:rFonts w:ascii="Arial" w:eastAsia="Zapf Dingbats" w:hAnsi="Arial" w:hint="default"/>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15:restartNumberingAfterBreak="0">
    <w:nsid w:val="183B44A9"/>
    <w:multiLevelType w:val="hybridMultilevel"/>
    <w:tmpl w:val="72B4D8B4"/>
    <w:lvl w:ilvl="0" w:tplc="1582944A">
      <w:start w:val="1"/>
      <w:numFmt w:val="bullet"/>
      <w:pStyle w:val="Elencopuntato1"/>
      <w:lvlText w:val="-"/>
      <w:lvlJc w:val="left"/>
      <w:pPr>
        <w:ind w:left="360" w:hanging="360"/>
      </w:pPr>
      <w:rPr>
        <w:rFonts w:ascii="Arial" w:hAnsi="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A5E2C2B"/>
    <w:multiLevelType w:val="hybridMultilevel"/>
    <w:tmpl w:val="6174F2BC"/>
    <w:lvl w:ilvl="0" w:tplc="4F70E94A">
      <w:numFmt w:val="bullet"/>
      <w:lvlText w:val=""/>
      <w:lvlJc w:val="left"/>
      <w:pPr>
        <w:ind w:left="6600" w:hanging="360"/>
      </w:pPr>
      <w:rPr>
        <w:rFonts w:ascii="Wingdings" w:eastAsiaTheme="minorHAnsi" w:hAnsi="Wingdings" w:cs="Arial" w:hint="default"/>
      </w:rPr>
    </w:lvl>
    <w:lvl w:ilvl="1" w:tplc="04100003" w:tentative="1">
      <w:start w:val="1"/>
      <w:numFmt w:val="bullet"/>
      <w:lvlText w:val="o"/>
      <w:lvlJc w:val="left"/>
      <w:pPr>
        <w:ind w:left="7320" w:hanging="360"/>
      </w:pPr>
      <w:rPr>
        <w:rFonts w:ascii="Courier New" w:hAnsi="Courier New" w:cs="Courier New" w:hint="default"/>
      </w:rPr>
    </w:lvl>
    <w:lvl w:ilvl="2" w:tplc="04100005" w:tentative="1">
      <w:start w:val="1"/>
      <w:numFmt w:val="bullet"/>
      <w:lvlText w:val=""/>
      <w:lvlJc w:val="left"/>
      <w:pPr>
        <w:ind w:left="8040" w:hanging="360"/>
      </w:pPr>
      <w:rPr>
        <w:rFonts w:ascii="Wingdings" w:hAnsi="Wingdings" w:hint="default"/>
      </w:rPr>
    </w:lvl>
    <w:lvl w:ilvl="3" w:tplc="04100001" w:tentative="1">
      <w:start w:val="1"/>
      <w:numFmt w:val="bullet"/>
      <w:lvlText w:val=""/>
      <w:lvlJc w:val="left"/>
      <w:pPr>
        <w:ind w:left="8760" w:hanging="360"/>
      </w:pPr>
      <w:rPr>
        <w:rFonts w:ascii="Symbol" w:hAnsi="Symbol" w:hint="default"/>
      </w:rPr>
    </w:lvl>
    <w:lvl w:ilvl="4" w:tplc="04100003" w:tentative="1">
      <w:start w:val="1"/>
      <w:numFmt w:val="bullet"/>
      <w:lvlText w:val="o"/>
      <w:lvlJc w:val="left"/>
      <w:pPr>
        <w:ind w:left="9480" w:hanging="360"/>
      </w:pPr>
      <w:rPr>
        <w:rFonts w:ascii="Courier New" w:hAnsi="Courier New" w:cs="Courier New" w:hint="default"/>
      </w:rPr>
    </w:lvl>
    <w:lvl w:ilvl="5" w:tplc="04100005" w:tentative="1">
      <w:start w:val="1"/>
      <w:numFmt w:val="bullet"/>
      <w:lvlText w:val=""/>
      <w:lvlJc w:val="left"/>
      <w:pPr>
        <w:ind w:left="10200" w:hanging="360"/>
      </w:pPr>
      <w:rPr>
        <w:rFonts w:ascii="Wingdings" w:hAnsi="Wingdings" w:hint="default"/>
      </w:rPr>
    </w:lvl>
    <w:lvl w:ilvl="6" w:tplc="04100001" w:tentative="1">
      <w:start w:val="1"/>
      <w:numFmt w:val="bullet"/>
      <w:lvlText w:val=""/>
      <w:lvlJc w:val="left"/>
      <w:pPr>
        <w:ind w:left="10920" w:hanging="360"/>
      </w:pPr>
      <w:rPr>
        <w:rFonts w:ascii="Symbol" w:hAnsi="Symbol" w:hint="default"/>
      </w:rPr>
    </w:lvl>
    <w:lvl w:ilvl="7" w:tplc="04100003" w:tentative="1">
      <w:start w:val="1"/>
      <w:numFmt w:val="bullet"/>
      <w:lvlText w:val="o"/>
      <w:lvlJc w:val="left"/>
      <w:pPr>
        <w:ind w:left="11640" w:hanging="360"/>
      </w:pPr>
      <w:rPr>
        <w:rFonts w:ascii="Courier New" w:hAnsi="Courier New" w:cs="Courier New" w:hint="default"/>
      </w:rPr>
    </w:lvl>
    <w:lvl w:ilvl="8" w:tplc="04100005" w:tentative="1">
      <w:start w:val="1"/>
      <w:numFmt w:val="bullet"/>
      <w:lvlText w:val=""/>
      <w:lvlJc w:val="left"/>
      <w:pPr>
        <w:ind w:left="12360" w:hanging="360"/>
      </w:pPr>
      <w:rPr>
        <w:rFonts w:ascii="Wingdings" w:hAnsi="Wingdings" w:hint="default"/>
      </w:rPr>
    </w:lvl>
  </w:abstractNum>
  <w:abstractNum w:abstractNumId="5" w15:restartNumberingAfterBreak="0">
    <w:nsid w:val="1BC34C29"/>
    <w:multiLevelType w:val="hybridMultilevel"/>
    <w:tmpl w:val="2710FF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5A5ED9"/>
    <w:multiLevelType w:val="hybridMultilevel"/>
    <w:tmpl w:val="859E92BC"/>
    <w:lvl w:ilvl="0" w:tplc="04100017">
      <w:start w:val="1"/>
      <w:numFmt w:val="lowerLetter"/>
      <w:lvlText w:val="%1)"/>
      <w:lvlJc w:val="left"/>
      <w:pPr>
        <w:ind w:left="720" w:hanging="360"/>
      </w:p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7" w15:restartNumberingAfterBreak="0">
    <w:nsid w:val="1CB754C5"/>
    <w:multiLevelType w:val="hybridMultilevel"/>
    <w:tmpl w:val="BAEEE0B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2122401E"/>
    <w:multiLevelType w:val="hybridMultilevel"/>
    <w:tmpl w:val="19D0B16E"/>
    <w:lvl w:ilvl="0" w:tplc="7C041CE8">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9" w15:restartNumberingAfterBreak="0">
    <w:nsid w:val="21A03314"/>
    <w:multiLevelType w:val="hybridMultilevel"/>
    <w:tmpl w:val="A558AA34"/>
    <w:lvl w:ilvl="0" w:tplc="55122A0A">
      <w:start w:val="1"/>
      <w:numFmt w:val="decimal"/>
      <w:lvlText w:val="%1."/>
      <w:lvlJc w:val="left"/>
      <w:pPr>
        <w:ind w:left="775" w:hanging="360"/>
      </w:pPr>
      <w:rPr>
        <w:rFonts w:cs="Times New Roman" w:hint="default"/>
      </w:rPr>
    </w:lvl>
    <w:lvl w:ilvl="1" w:tplc="04100019">
      <w:start w:val="1"/>
      <w:numFmt w:val="lowerLetter"/>
      <w:lvlText w:val="%2."/>
      <w:lvlJc w:val="left"/>
      <w:pPr>
        <w:ind w:left="1495" w:hanging="360"/>
      </w:pPr>
      <w:rPr>
        <w:rFonts w:cs="Times New Roman"/>
      </w:rPr>
    </w:lvl>
    <w:lvl w:ilvl="2" w:tplc="0410001B">
      <w:start w:val="1"/>
      <w:numFmt w:val="lowerRoman"/>
      <w:lvlText w:val="%3."/>
      <w:lvlJc w:val="right"/>
      <w:pPr>
        <w:ind w:left="2215" w:hanging="180"/>
      </w:pPr>
      <w:rPr>
        <w:rFonts w:cs="Times New Roman"/>
      </w:rPr>
    </w:lvl>
    <w:lvl w:ilvl="3" w:tplc="0410000F">
      <w:start w:val="1"/>
      <w:numFmt w:val="decimal"/>
      <w:lvlText w:val="%4."/>
      <w:lvlJc w:val="left"/>
      <w:pPr>
        <w:ind w:left="2935" w:hanging="360"/>
      </w:pPr>
      <w:rPr>
        <w:rFonts w:cs="Times New Roman"/>
      </w:rPr>
    </w:lvl>
    <w:lvl w:ilvl="4" w:tplc="04100019">
      <w:start w:val="1"/>
      <w:numFmt w:val="lowerLetter"/>
      <w:lvlText w:val="%5."/>
      <w:lvlJc w:val="left"/>
      <w:pPr>
        <w:ind w:left="3655" w:hanging="360"/>
      </w:pPr>
      <w:rPr>
        <w:rFonts w:cs="Times New Roman"/>
      </w:rPr>
    </w:lvl>
    <w:lvl w:ilvl="5" w:tplc="0410001B">
      <w:start w:val="1"/>
      <w:numFmt w:val="lowerRoman"/>
      <w:lvlText w:val="%6."/>
      <w:lvlJc w:val="right"/>
      <w:pPr>
        <w:ind w:left="4375" w:hanging="180"/>
      </w:pPr>
      <w:rPr>
        <w:rFonts w:cs="Times New Roman"/>
      </w:rPr>
    </w:lvl>
    <w:lvl w:ilvl="6" w:tplc="0410000F">
      <w:start w:val="1"/>
      <w:numFmt w:val="decimal"/>
      <w:lvlText w:val="%7."/>
      <w:lvlJc w:val="left"/>
      <w:pPr>
        <w:ind w:left="5095" w:hanging="360"/>
      </w:pPr>
      <w:rPr>
        <w:rFonts w:cs="Times New Roman"/>
      </w:rPr>
    </w:lvl>
    <w:lvl w:ilvl="7" w:tplc="04100019">
      <w:start w:val="1"/>
      <w:numFmt w:val="lowerLetter"/>
      <w:lvlText w:val="%8."/>
      <w:lvlJc w:val="left"/>
      <w:pPr>
        <w:ind w:left="5815" w:hanging="360"/>
      </w:pPr>
      <w:rPr>
        <w:rFonts w:cs="Times New Roman"/>
      </w:rPr>
    </w:lvl>
    <w:lvl w:ilvl="8" w:tplc="0410001B">
      <w:start w:val="1"/>
      <w:numFmt w:val="lowerRoman"/>
      <w:lvlText w:val="%9."/>
      <w:lvlJc w:val="right"/>
      <w:pPr>
        <w:ind w:left="6535" w:hanging="180"/>
      </w:pPr>
      <w:rPr>
        <w:rFonts w:cs="Times New Roman"/>
      </w:rPr>
    </w:lvl>
  </w:abstractNum>
  <w:abstractNum w:abstractNumId="10" w15:restartNumberingAfterBreak="0">
    <w:nsid w:val="221246BB"/>
    <w:multiLevelType w:val="hybridMultilevel"/>
    <w:tmpl w:val="633C717A"/>
    <w:lvl w:ilvl="0" w:tplc="FE2EE148">
      <w:start w:val="1"/>
      <w:numFmt w:val="decimal"/>
      <w:lvlText w:val="%1."/>
      <w:lvlJc w:val="left"/>
      <w:pPr>
        <w:ind w:left="775" w:hanging="360"/>
      </w:pPr>
      <w:rPr>
        <w:rFonts w:cs="Times New Roman" w:hint="default"/>
      </w:rPr>
    </w:lvl>
    <w:lvl w:ilvl="1" w:tplc="04100019">
      <w:start w:val="1"/>
      <w:numFmt w:val="lowerLetter"/>
      <w:lvlText w:val="%2."/>
      <w:lvlJc w:val="left"/>
      <w:pPr>
        <w:ind w:left="1495" w:hanging="360"/>
      </w:pPr>
      <w:rPr>
        <w:rFonts w:cs="Times New Roman"/>
      </w:rPr>
    </w:lvl>
    <w:lvl w:ilvl="2" w:tplc="0410001B">
      <w:start w:val="1"/>
      <w:numFmt w:val="lowerRoman"/>
      <w:lvlText w:val="%3."/>
      <w:lvlJc w:val="right"/>
      <w:pPr>
        <w:ind w:left="2215" w:hanging="180"/>
      </w:pPr>
      <w:rPr>
        <w:rFonts w:cs="Times New Roman"/>
      </w:rPr>
    </w:lvl>
    <w:lvl w:ilvl="3" w:tplc="0410000F">
      <w:start w:val="1"/>
      <w:numFmt w:val="decimal"/>
      <w:lvlText w:val="%4."/>
      <w:lvlJc w:val="left"/>
      <w:pPr>
        <w:ind w:left="2935" w:hanging="360"/>
      </w:pPr>
      <w:rPr>
        <w:rFonts w:cs="Times New Roman"/>
      </w:rPr>
    </w:lvl>
    <w:lvl w:ilvl="4" w:tplc="04100019">
      <w:start w:val="1"/>
      <w:numFmt w:val="lowerLetter"/>
      <w:lvlText w:val="%5."/>
      <w:lvlJc w:val="left"/>
      <w:pPr>
        <w:ind w:left="3655" w:hanging="360"/>
      </w:pPr>
      <w:rPr>
        <w:rFonts w:cs="Times New Roman"/>
      </w:rPr>
    </w:lvl>
    <w:lvl w:ilvl="5" w:tplc="0410001B">
      <w:start w:val="1"/>
      <w:numFmt w:val="lowerRoman"/>
      <w:lvlText w:val="%6."/>
      <w:lvlJc w:val="right"/>
      <w:pPr>
        <w:ind w:left="4375" w:hanging="180"/>
      </w:pPr>
      <w:rPr>
        <w:rFonts w:cs="Times New Roman"/>
      </w:rPr>
    </w:lvl>
    <w:lvl w:ilvl="6" w:tplc="0410000F">
      <w:start w:val="1"/>
      <w:numFmt w:val="decimal"/>
      <w:lvlText w:val="%7."/>
      <w:lvlJc w:val="left"/>
      <w:pPr>
        <w:ind w:left="5095" w:hanging="360"/>
      </w:pPr>
      <w:rPr>
        <w:rFonts w:cs="Times New Roman"/>
      </w:rPr>
    </w:lvl>
    <w:lvl w:ilvl="7" w:tplc="04100019">
      <w:start w:val="1"/>
      <w:numFmt w:val="lowerLetter"/>
      <w:lvlText w:val="%8."/>
      <w:lvlJc w:val="left"/>
      <w:pPr>
        <w:ind w:left="5815" w:hanging="360"/>
      </w:pPr>
      <w:rPr>
        <w:rFonts w:cs="Times New Roman"/>
      </w:rPr>
    </w:lvl>
    <w:lvl w:ilvl="8" w:tplc="0410001B">
      <w:start w:val="1"/>
      <w:numFmt w:val="lowerRoman"/>
      <w:lvlText w:val="%9."/>
      <w:lvlJc w:val="right"/>
      <w:pPr>
        <w:ind w:left="6535" w:hanging="180"/>
      </w:pPr>
      <w:rPr>
        <w:rFonts w:cs="Times New Roman"/>
      </w:rPr>
    </w:lvl>
  </w:abstractNum>
  <w:abstractNum w:abstractNumId="11" w15:restartNumberingAfterBreak="0">
    <w:nsid w:val="2551407F"/>
    <w:multiLevelType w:val="hybridMultilevel"/>
    <w:tmpl w:val="E8E666CE"/>
    <w:lvl w:ilvl="0" w:tplc="04100017">
      <w:start w:val="1"/>
      <w:numFmt w:val="lowerLetter"/>
      <w:lvlText w:val="%1)"/>
      <w:lvlJc w:val="left"/>
      <w:pPr>
        <w:ind w:left="1068" w:hanging="360"/>
      </w:p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12" w15:restartNumberingAfterBreak="0">
    <w:nsid w:val="25B0024A"/>
    <w:multiLevelType w:val="hybridMultilevel"/>
    <w:tmpl w:val="F612AA1A"/>
    <w:lvl w:ilvl="0" w:tplc="4D7023E6">
      <w:start w:val="1"/>
      <w:numFmt w:val="lowerLetter"/>
      <w:lvlText w:val="%1."/>
      <w:lvlJc w:val="left"/>
      <w:pPr>
        <w:ind w:left="720" w:hanging="360"/>
      </w:pPr>
      <w:rPr>
        <w:rFonts w:ascii="Arial" w:hAnsi="Arial" w:cs="Arial" w:hint="default"/>
        <w:color w:val="auto"/>
        <w:sz w:val="2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15:restartNumberingAfterBreak="0">
    <w:nsid w:val="297C23F0"/>
    <w:multiLevelType w:val="hybridMultilevel"/>
    <w:tmpl w:val="D41CF47A"/>
    <w:lvl w:ilvl="0" w:tplc="9684C7A0">
      <w:numFmt w:val="bullet"/>
      <w:lvlText w:val="-"/>
      <w:lvlJc w:val="left"/>
      <w:pPr>
        <w:ind w:left="644" w:hanging="360"/>
      </w:pPr>
      <w:rPr>
        <w:rFonts w:ascii="Arial" w:eastAsia="Times New Roman"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4" w15:restartNumberingAfterBreak="0">
    <w:nsid w:val="29F27507"/>
    <w:multiLevelType w:val="hybridMultilevel"/>
    <w:tmpl w:val="06D4632E"/>
    <w:lvl w:ilvl="0" w:tplc="0410000F">
      <w:start w:val="1"/>
      <w:numFmt w:val="decimal"/>
      <w:lvlText w:val="%1."/>
      <w:lvlJc w:val="left"/>
      <w:pPr>
        <w:ind w:left="720" w:hanging="360"/>
      </w:pPr>
      <w:rPr>
        <w:rFonts w:cs="Times New Roman" w:hint="default"/>
      </w:rPr>
    </w:lvl>
    <w:lvl w:ilvl="1" w:tplc="BAD89D02">
      <w:start w:val="1"/>
      <w:numFmt w:val="bullet"/>
      <w:lvlText w:val="o"/>
      <w:lvlJc w:val="left"/>
      <w:pPr>
        <w:ind w:left="1247" w:hanging="396"/>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2D6F32EF"/>
    <w:multiLevelType w:val="hybridMultilevel"/>
    <w:tmpl w:val="D67253F6"/>
    <w:lvl w:ilvl="0" w:tplc="0410000F">
      <w:start w:val="1"/>
      <w:numFmt w:val="decimal"/>
      <w:lvlText w:val="%1."/>
      <w:lvlJc w:val="left"/>
      <w:pPr>
        <w:ind w:left="786" w:hanging="360"/>
      </w:pPr>
    </w:lvl>
    <w:lvl w:ilvl="1" w:tplc="0410000F">
      <w:start w:val="1"/>
      <w:numFmt w:val="decimal"/>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16" w15:restartNumberingAfterBreak="0">
    <w:nsid w:val="2FAA52DA"/>
    <w:multiLevelType w:val="hybridMultilevel"/>
    <w:tmpl w:val="82627954"/>
    <w:lvl w:ilvl="0" w:tplc="0410000F">
      <w:start w:val="1"/>
      <w:numFmt w:val="decimal"/>
      <w:lvlText w:val="%1."/>
      <w:lvlJc w:val="left"/>
      <w:pPr>
        <w:ind w:left="216" w:hanging="360"/>
      </w:pPr>
      <w:rPr>
        <w:rFonts w:cs="Times New Roman"/>
      </w:rPr>
    </w:lvl>
    <w:lvl w:ilvl="1" w:tplc="04100019">
      <w:start w:val="1"/>
      <w:numFmt w:val="lowerLetter"/>
      <w:lvlText w:val="%2."/>
      <w:lvlJc w:val="left"/>
      <w:pPr>
        <w:ind w:left="936" w:hanging="360"/>
      </w:pPr>
      <w:rPr>
        <w:rFonts w:cs="Times New Roman"/>
      </w:rPr>
    </w:lvl>
    <w:lvl w:ilvl="2" w:tplc="0410001B">
      <w:start w:val="1"/>
      <w:numFmt w:val="lowerRoman"/>
      <w:lvlText w:val="%3."/>
      <w:lvlJc w:val="right"/>
      <w:pPr>
        <w:ind w:left="1656" w:hanging="180"/>
      </w:pPr>
      <w:rPr>
        <w:rFonts w:cs="Times New Roman"/>
      </w:rPr>
    </w:lvl>
    <w:lvl w:ilvl="3" w:tplc="0410000F">
      <w:start w:val="1"/>
      <w:numFmt w:val="decimal"/>
      <w:lvlText w:val="%4."/>
      <w:lvlJc w:val="left"/>
      <w:pPr>
        <w:ind w:left="2376" w:hanging="360"/>
      </w:pPr>
      <w:rPr>
        <w:rFonts w:cs="Times New Roman"/>
      </w:rPr>
    </w:lvl>
    <w:lvl w:ilvl="4" w:tplc="04100019">
      <w:start w:val="1"/>
      <w:numFmt w:val="lowerLetter"/>
      <w:lvlText w:val="%5."/>
      <w:lvlJc w:val="left"/>
      <w:pPr>
        <w:ind w:left="3096" w:hanging="360"/>
      </w:pPr>
      <w:rPr>
        <w:rFonts w:cs="Times New Roman"/>
      </w:rPr>
    </w:lvl>
    <w:lvl w:ilvl="5" w:tplc="0410001B">
      <w:start w:val="1"/>
      <w:numFmt w:val="lowerRoman"/>
      <w:lvlText w:val="%6."/>
      <w:lvlJc w:val="right"/>
      <w:pPr>
        <w:ind w:left="3816" w:hanging="180"/>
      </w:pPr>
      <w:rPr>
        <w:rFonts w:cs="Times New Roman"/>
      </w:rPr>
    </w:lvl>
    <w:lvl w:ilvl="6" w:tplc="0410000F">
      <w:start w:val="1"/>
      <w:numFmt w:val="decimal"/>
      <w:lvlText w:val="%7."/>
      <w:lvlJc w:val="left"/>
      <w:pPr>
        <w:ind w:left="4536" w:hanging="360"/>
      </w:pPr>
      <w:rPr>
        <w:rFonts w:cs="Times New Roman"/>
      </w:rPr>
    </w:lvl>
    <w:lvl w:ilvl="7" w:tplc="04100019">
      <w:start w:val="1"/>
      <w:numFmt w:val="lowerLetter"/>
      <w:lvlText w:val="%8."/>
      <w:lvlJc w:val="left"/>
      <w:pPr>
        <w:ind w:left="5256" w:hanging="360"/>
      </w:pPr>
      <w:rPr>
        <w:rFonts w:cs="Times New Roman"/>
      </w:rPr>
    </w:lvl>
    <w:lvl w:ilvl="8" w:tplc="0410001B">
      <w:start w:val="1"/>
      <w:numFmt w:val="lowerRoman"/>
      <w:lvlText w:val="%9."/>
      <w:lvlJc w:val="right"/>
      <w:pPr>
        <w:ind w:left="5976" w:hanging="180"/>
      </w:pPr>
      <w:rPr>
        <w:rFonts w:cs="Times New Roman"/>
      </w:rPr>
    </w:lvl>
  </w:abstractNum>
  <w:abstractNum w:abstractNumId="17" w15:restartNumberingAfterBreak="0">
    <w:nsid w:val="30492041"/>
    <w:multiLevelType w:val="hybridMultilevel"/>
    <w:tmpl w:val="41F0EF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1C76123"/>
    <w:multiLevelType w:val="hybridMultilevel"/>
    <w:tmpl w:val="8330511E"/>
    <w:lvl w:ilvl="0" w:tplc="82D813D0">
      <w:start w:val="1"/>
      <w:numFmt w:val="decimal"/>
      <w:lvlText w:val="%1."/>
      <w:lvlJc w:val="left"/>
      <w:pPr>
        <w:ind w:left="1428" w:hanging="360"/>
      </w:pPr>
      <w:rPr>
        <w:rFonts w:cs="Times New Roman" w:hint="default"/>
      </w:rPr>
    </w:lvl>
    <w:lvl w:ilvl="1" w:tplc="04100019">
      <w:start w:val="1"/>
      <w:numFmt w:val="lowerLetter"/>
      <w:lvlText w:val="%2."/>
      <w:lvlJc w:val="left"/>
      <w:pPr>
        <w:ind w:left="2148" w:hanging="360"/>
      </w:pPr>
      <w:rPr>
        <w:rFonts w:cs="Times New Roman"/>
      </w:rPr>
    </w:lvl>
    <w:lvl w:ilvl="2" w:tplc="0410001B">
      <w:start w:val="1"/>
      <w:numFmt w:val="lowerRoman"/>
      <w:lvlText w:val="%3."/>
      <w:lvlJc w:val="right"/>
      <w:pPr>
        <w:ind w:left="2868" w:hanging="180"/>
      </w:pPr>
      <w:rPr>
        <w:rFonts w:cs="Times New Roman"/>
      </w:rPr>
    </w:lvl>
    <w:lvl w:ilvl="3" w:tplc="0410000F">
      <w:start w:val="1"/>
      <w:numFmt w:val="decimal"/>
      <w:lvlText w:val="%4."/>
      <w:lvlJc w:val="left"/>
      <w:pPr>
        <w:ind w:left="3588" w:hanging="360"/>
      </w:pPr>
      <w:rPr>
        <w:rFonts w:cs="Times New Roman"/>
      </w:rPr>
    </w:lvl>
    <w:lvl w:ilvl="4" w:tplc="04100019">
      <w:start w:val="1"/>
      <w:numFmt w:val="lowerLetter"/>
      <w:lvlText w:val="%5."/>
      <w:lvlJc w:val="left"/>
      <w:pPr>
        <w:ind w:left="4308" w:hanging="360"/>
      </w:pPr>
      <w:rPr>
        <w:rFonts w:cs="Times New Roman"/>
      </w:rPr>
    </w:lvl>
    <w:lvl w:ilvl="5" w:tplc="0410001B">
      <w:start w:val="1"/>
      <w:numFmt w:val="lowerRoman"/>
      <w:lvlText w:val="%6."/>
      <w:lvlJc w:val="right"/>
      <w:pPr>
        <w:ind w:left="5028" w:hanging="180"/>
      </w:pPr>
      <w:rPr>
        <w:rFonts w:cs="Times New Roman"/>
      </w:rPr>
    </w:lvl>
    <w:lvl w:ilvl="6" w:tplc="0410000F">
      <w:start w:val="1"/>
      <w:numFmt w:val="decimal"/>
      <w:lvlText w:val="%7."/>
      <w:lvlJc w:val="left"/>
      <w:pPr>
        <w:ind w:left="5748" w:hanging="360"/>
      </w:pPr>
      <w:rPr>
        <w:rFonts w:cs="Times New Roman"/>
      </w:rPr>
    </w:lvl>
    <w:lvl w:ilvl="7" w:tplc="04100019">
      <w:start w:val="1"/>
      <w:numFmt w:val="lowerLetter"/>
      <w:lvlText w:val="%8."/>
      <w:lvlJc w:val="left"/>
      <w:pPr>
        <w:ind w:left="6468" w:hanging="360"/>
      </w:pPr>
      <w:rPr>
        <w:rFonts w:cs="Times New Roman"/>
      </w:rPr>
    </w:lvl>
    <w:lvl w:ilvl="8" w:tplc="0410001B">
      <w:start w:val="1"/>
      <w:numFmt w:val="lowerRoman"/>
      <w:lvlText w:val="%9."/>
      <w:lvlJc w:val="right"/>
      <w:pPr>
        <w:ind w:left="7188" w:hanging="180"/>
      </w:pPr>
      <w:rPr>
        <w:rFonts w:cs="Times New Roman"/>
      </w:rPr>
    </w:lvl>
  </w:abstractNum>
  <w:abstractNum w:abstractNumId="19" w15:restartNumberingAfterBreak="0">
    <w:nsid w:val="33295E9C"/>
    <w:multiLevelType w:val="hybridMultilevel"/>
    <w:tmpl w:val="06D4632E"/>
    <w:lvl w:ilvl="0" w:tplc="0410000F">
      <w:start w:val="1"/>
      <w:numFmt w:val="decimal"/>
      <w:lvlText w:val="%1."/>
      <w:lvlJc w:val="left"/>
      <w:pPr>
        <w:ind w:left="720" w:hanging="360"/>
      </w:pPr>
      <w:rPr>
        <w:rFonts w:cs="Times New Roman" w:hint="default"/>
      </w:rPr>
    </w:lvl>
    <w:lvl w:ilvl="1" w:tplc="BAD89D02">
      <w:start w:val="1"/>
      <w:numFmt w:val="bullet"/>
      <w:lvlText w:val="o"/>
      <w:lvlJc w:val="left"/>
      <w:pPr>
        <w:ind w:left="1247" w:hanging="396"/>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341A0FA1"/>
    <w:multiLevelType w:val="hybridMultilevel"/>
    <w:tmpl w:val="3580D536"/>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1" w15:restartNumberingAfterBreak="0">
    <w:nsid w:val="35A959CD"/>
    <w:multiLevelType w:val="hybridMultilevel"/>
    <w:tmpl w:val="82F0B9B2"/>
    <w:lvl w:ilvl="0" w:tplc="8594F59A">
      <w:start w:val="1"/>
      <w:numFmt w:val="decimal"/>
      <w:pStyle w:val="Titolo3"/>
      <w:lvlText w:val="%1."/>
      <w:lvlJc w:val="left"/>
      <w:pPr>
        <w:ind w:left="720" w:hanging="360"/>
      </w:pPr>
      <w:rPr>
        <w:rFonts w:cs="Times New Roman"/>
        <w:color w:val="auto"/>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2" w15:restartNumberingAfterBreak="0">
    <w:nsid w:val="37CD7767"/>
    <w:multiLevelType w:val="hybridMultilevel"/>
    <w:tmpl w:val="0764E57C"/>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23" w15:restartNumberingAfterBreak="0">
    <w:nsid w:val="391232C0"/>
    <w:multiLevelType w:val="hybridMultilevel"/>
    <w:tmpl w:val="5816DF6C"/>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4" w15:restartNumberingAfterBreak="0">
    <w:nsid w:val="3A8D7666"/>
    <w:multiLevelType w:val="hybridMultilevel"/>
    <w:tmpl w:val="03D4341C"/>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5" w15:restartNumberingAfterBreak="0">
    <w:nsid w:val="3AEE79C3"/>
    <w:multiLevelType w:val="hybridMultilevel"/>
    <w:tmpl w:val="FD041562"/>
    <w:lvl w:ilvl="0" w:tplc="04100017">
      <w:start w:val="1"/>
      <w:numFmt w:val="lowerLetter"/>
      <w:lvlText w:val="%1)"/>
      <w:lvlJc w:val="left"/>
      <w:pPr>
        <w:ind w:left="1068" w:hanging="360"/>
      </w:pPr>
    </w:lvl>
    <w:lvl w:ilvl="1" w:tplc="0410000F">
      <w:start w:val="1"/>
      <w:numFmt w:val="decimal"/>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26" w15:restartNumberingAfterBreak="0">
    <w:nsid w:val="47E55FE4"/>
    <w:multiLevelType w:val="hybridMultilevel"/>
    <w:tmpl w:val="94BEC78C"/>
    <w:lvl w:ilvl="0" w:tplc="0388CCC0">
      <w:start w:val="1"/>
      <w:numFmt w:val="bullet"/>
      <w:pStyle w:val="Elencopuntato2"/>
      <w:lvlText w:val=""/>
      <w:lvlJc w:val="left"/>
      <w:pPr>
        <w:ind w:left="644"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50B3189F"/>
    <w:multiLevelType w:val="hybridMultilevel"/>
    <w:tmpl w:val="630404A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8" w15:restartNumberingAfterBreak="0">
    <w:nsid w:val="5B033FAB"/>
    <w:multiLevelType w:val="hybridMultilevel"/>
    <w:tmpl w:val="A8288892"/>
    <w:lvl w:ilvl="0" w:tplc="0410000F">
      <w:start w:val="1"/>
      <w:numFmt w:val="decimal"/>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29" w15:restartNumberingAfterBreak="0">
    <w:nsid w:val="5F114D8B"/>
    <w:multiLevelType w:val="hybridMultilevel"/>
    <w:tmpl w:val="46328288"/>
    <w:lvl w:ilvl="0" w:tplc="33C67A56">
      <w:start w:val="1"/>
      <w:numFmt w:val="decimal"/>
      <w:lvlText w:val="%1."/>
      <w:lvlJc w:val="left"/>
      <w:pPr>
        <w:ind w:left="1428" w:hanging="360"/>
      </w:pPr>
      <w:rPr>
        <w:rFonts w:cs="Times New Roman" w:hint="default"/>
      </w:rPr>
    </w:lvl>
    <w:lvl w:ilvl="1" w:tplc="04100019">
      <w:start w:val="1"/>
      <w:numFmt w:val="lowerLetter"/>
      <w:lvlText w:val="%2."/>
      <w:lvlJc w:val="left"/>
      <w:pPr>
        <w:ind w:left="2148" w:hanging="360"/>
      </w:pPr>
      <w:rPr>
        <w:rFonts w:cs="Times New Roman"/>
      </w:rPr>
    </w:lvl>
    <w:lvl w:ilvl="2" w:tplc="0410001B">
      <w:start w:val="1"/>
      <w:numFmt w:val="lowerRoman"/>
      <w:lvlText w:val="%3."/>
      <w:lvlJc w:val="right"/>
      <w:pPr>
        <w:ind w:left="2868" w:hanging="180"/>
      </w:pPr>
      <w:rPr>
        <w:rFonts w:cs="Times New Roman"/>
      </w:rPr>
    </w:lvl>
    <w:lvl w:ilvl="3" w:tplc="0410000F">
      <w:start w:val="1"/>
      <w:numFmt w:val="decimal"/>
      <w:lvlText w:val="%4."/>
      <w:lvlJc w:val="left"/>
      <w:pPr>
        <w:ind w:left="3588" w:hanging="360"/>
      </w:pPr>
      <w:rPr>
        <w:rFonts w:cs="Times New Roman"/>
      </w:rPr>
    </w:lvl>
    <w:lvl w:ilvl="4" w:tplc="04100019">
      <w:start w:val="1"/>
      <w:numFmt w:val="lowerLetter"/>
      <w:lvlText w:val="%5."/>
      <w:lvlJc w:val="left"/>
      <w:pPr>
        <w:ind w:left="4308" w:hanging="360"/>
      </w:pPr>
      <w:rPr>
        <w:rFonts w:cs="Times New Roman"/>
      </w:rPr>
    </w:lvl>
    <w:lvl w:ilvl="5" w:tplc="0410001B">
      <w:start w:val="1"/>
      <w:numFmt w:val="lowerRoman"/>
      <w:lvlText w:val="%6."/>
      <w:lvlJc w:val="right"/>
      <w:pPr>
        <w:ind w:left="5028" w:hanging="180"/>
      </w:pPr>
      <w:rPr>
        <w:rFonts w:cs="Times New Roman"/>
      </w:rPr>
    </w:lvl>
    <w:lvl w:ilvl="6" w:tplc="0410000F">
      <w:start w:val="1"/>
      <w:numFmt w:val="decimal"/>
      <w:lvlText w:val="%7."/>
      <w:lvlJc w:val="left"/>
      <w:pPr>
        <w:ind w:left="5748" w:hanging="360"/>
      </w:pPr>
      <w:rPr>
        <w:rFonts w:cs="Times New Roman"/>
      </w:rPr>
    </w:lvl>
    <w:lvl w:ilvl="7" w:tplc="04100019">
      <w:start w:val="1"/>
      <w:numFmt w:val="lowerLetter"/>
      <w:lvlText w:val="%8."/>
      <w:lvlJc w:val="left"/>
      <w:pPr>
        <w:ind w:left="6468" w:hanging="360"/>
      </w:pPr>
      <w:rPr>
        <w:rFonts w:cs="Times New Roman"/>
      </w:rPr>
    </w:lvl>
    <w:lvl w:ilvl="8" w:tplc="0410001B">
      <w:start w:val="1"/>
      <w:numFmt w:val="lowerRoman"/>
      <w:lvlText w:val="%9."/>
      <w:lvlJc w:val="right"/>
      <w:pPr>
        <w:ind w:left="7188" w:hanging="180"/>
      </w:pPr>
      <w:rPr>
        <w:rFonts w:cs="Times New Roman"/>
      </w:rPr>
    </w:lvl>
  </w:abstractNum>
  <w:abstractNum w:abstractNumId="30" w15:restartNumberingAfterBreak="0">
    <w:nsid w:val="6E451A49"/>
    <w:multiLevelType w:val="hybridMultilevel"/>
    <w:tmpl w:val="14F8E0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F057259"/>
    <w:multiLevelType w:val="hybridMultilevel"/>
    <w:tmpl w:val="044E862E"/>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2" w15:restartNumberingAfterBreak="0">
    <w:nsid w:val="7BE00191"/>
    <w:multiLevelType w:val="hybridMultilevel"/>
    <w:tmpl w:val="683A03BA"/>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3" w15:restartNumberingAfterBreak="0">
    <w:nsid w:val="7D21352A"/>
    <w:multiLevelType w:val="hybridMultilevel"/>
    <w:tmpl w:val="BFE693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80769E"/>
    <w:multiLevelType w:val="hybridMultilevel"/>
    <w:tmpl w:val="A276394E"/>
    <w:lvl w:ilvl="0" w:tplc="9C76EA86">
      <w:numFmt w:val="bullet"/>
      <w:lvlText w:val="-"/>
      <w:lvlJc w:val="left"/>
      <w:pPr>
        <w:ind w:left="1068" w:hanging="360"/>
      </w:pPr>
      <w:rPr>
        <w:rFonts w:ascii="Arial" w:eastAsia="Zapf Dingbats" w:hAnsi="Arial" w:hint="default"/>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5" w15:restartNumberingAfterBreak="0">
    <w:nsid w:val="7EC80D8F"/>
    <w:multiLevelType w:val="hybridMultilevel"/>
    <w:tmpl w:val="9678E632"/>
    <w:lvl w:ilvl="0" w:tplc="E3F01368">
      <w:start w:val="1"/>
      <w:numFmt w:val="decimal"/>
      <w:lvlText w:val="%1."/>
      <w:lvlJc w:val="left"/>
      <w:pPr>
        <w:ind w:left="1428" w:hanging="360"/>
      </w:pPr>
      <w:rPr>
        <w:rFonts w:cs="Times New Roman" w:hint="default"/>
      </w:rPr>
    </w:lvl>
    <w:lvl w:ilvl="1" w:tplc="04100019">
      <w:start w:val="1"/>
      <w:numFmt w:val="lowerLetter"/>
      <w:lvlText w:val="%2."/>
      <w:lvlJc w:val="left"/>
      <w:pPr>
        <w:ind w:left="2148" w:hanging="360"/>
      </w:pPr>
      <w:rPr>
        <w:rFonts w:cs="Times New Roman"/>
      </w:rPr>
    </w:lvl>
    <w:lvl w:ilvl="2" w:tplc="0410001B">
      <w:start w:val="1"/>
      <w:numFmt w:val="lowerRoman"/>
      <w:lvlText w:val="%3."/>
      <w:lvlJc w:val="right"/>
      <w:pPr>
        <w:ind w:left="2868" w:hanging="180"/>
      </w:pPr>
      <w:rPr>
        <w:rFonts w:cs="Times New Roman"/>
      </w:rPr>
    </w:lvl>
    <w:lvl w:ilvl="3" w:tplc="0410000F">
      <w:start w:val="1"/>
      <w:numFmt w:val="decimal"/>
      <w:lvlText w:val="%4."/>
      <w:lvlJc w:val="left"/>
      <w:pPr>
        <w:ind w:left="3588" w:hanging="360"/>
      </w:pPr>
      <w:rPr>
        <w:rFonts w:cs="Times New Roman"/>
      </w:rPr>
    </w:lvl>
    <w:lvl w:ilvl="4" w:tplc="04100019">
      <w:start w:val="1"/>
      <w:numFmt w:val="lowerLetter"/>
      <w:lvlText w:val="%5."/>
      <w:lvlJc w:val="left"/>
      <w:pPr>
        <w:ind w:left="4308" w:hanging="360"/>
      </w:pPr>
      <w:rPr>
        <w:rFonts w:cs="Times New Roman"/>
      </w:rPr>
    </w:lvl>
    <w:lvl w:ilvl="5" w:tplc="0410001B">
      <w:start w:val="1"/>
      <w:numFmt w:val="lowerRoman"/>
      <w:lvlText w:val="%6."/>
      <w:lvlJc w:val="right"/>
      <w:pPr>
        <w:ind w:left="5028" w:hanging="180"/>
      </w:pPr>
      <w:rPr>
        <w:rFonts w:cs="Times New Roman"/>
      </w:rPr>
    </w:lvl>
    <w:lvl w:ilvl="6" w:tplc="0410000F">
      <w:start w:val="1"/>
      <w:numFmt w:val="decimal"/>
      <w:lvlText w:val="%7."/>
      <w:lvlJc w:val="left"/>
      <w:pPr>
        <w:ind w:left="5748" w:hanging="360"/>
      </w:pPr>
      <w:rPr>
        <w:rFonts w:cs="Times New Roman"/>
      </w:rPr>
    </w:lvl>
    <w:lvl w:ilvl="7" w:tplc="04100019">
      <w:start w:val="1"/>
      <w:numFmt w:val="lowerLetter"/>
      <w:lvlText w:val="%8."/>
      <w:lvlJc w:val="left"/>
      <w:pPr>
        <w:ind w:left="6468" w:hanging="360"/>
      </w:pPr>
      <w:rPr>
        <w:rFonts w:cs="Times New Roman"/>
      </w:rPr>
    </w:lvl>
    <w:lvl w:ilvl="8" w:tplc="0410001B">
      <w:start w:val="1"/>
      <w:numFmt w:val="lowerRoman"/>
      <w:lvlText w:val="%9."/>
      <w:lvlJc w:val="right"/>
      <w:pPr>
        <w:ind w:left="7188" w:hanging="180"/>
      </w:pPr>
      <w:rPr>
        <w:rFonts w:cs="Times New Roman"/>
      </w:rPr>
    </w:lvl>
  </w:abstractNum>
  <w:abstractNum w:abstractNumId="36" w15:restartNumberingAfterBreak="0">
    <w:nsid w:val="7EDE58CA"/>
    <w:multiLevelType w:val="hybridMultilevel"/>
    <w:tmpl w:val="F812806C"/>
    <w:lvl w:ilvl="0" w:tplc="7FBA985E">
      <w:numFmt w:val="bullet"/>
      <w:lvlText w:val=""/>
      <w:lvlJc w:val="left"/>
      <w:pPr>
        <w:ind w:left="6600" w:hanging="360"/>
      </w:pPr>
      <w:rPr>
        <w:rFonts w:ascii="Wingdings" w:eastAsiaTheme="minorHAnsi" w:hAnsi="Wingdings" w:cs="Arial" w:hint="default"/>
      </w:rPr>
    </w:lvl>
    <w:lvl w:ilvl="1" w:tplc="04100003" w:tentative="1">
      <w:start w:val="1"/>
      <w:numFmt w:val="bullet"/>
      <w:lvlText w:val="o"/>
      <w:lvlJc w:val="left"/>
      <w:pPr>
        <w:ind w:left="7320" w:hanging="360"/>
      </w:pPr>
      <w:rPr>
        <w:rFonts w:ascii="Courier New" w:hAnsi="Courier New" w:cs="Courier New" w:hint="default"/>
      </w:rPr>
    </w:lvl>
    <w:lvl w:ilvl="2" w:tplc="04100005" w:tentative="1">
      <w:start w:val="1"/>
      <w:numFmt w:val="bullet"/>
      <w:lvlText w:val=""/>
      <w:lvlJc w:val="left"/>
      <w:pPr>
        <w:ind w:left="8040" w:hanging="360"/>
      </w:pPr>
      <w:rPr>
        <w:rFonts w:ascii="Wingdings" w:hAnsi="Wingdings" w:hint="default"/>
      </w:rPr>
    </w:lvl>
    <w:lvl w:ilvl="3" w:tplc="04100001" w:tentative="1">
      <w:start w:val="1"/>
      <w:numFmt w:val="bullet"/>
      <w:lvlText w:val=""/>
      <w:lvlJc w:val="left"/>
      <w:pPr>
        <w:ind w:left="8760" w:hanging="360"/>
      </w:pPr>
      <w:rPr>
        <w:rFonts w:ascii="Symbol" w:hAnsi="Symbol" w:hint="default"/>
      </w:rPr>
    </w:lvl>
    <w:lvl w:ilvl="4" w:tplc="04100003" w:tentative="1">
      <w:start w:val="1"/>
      <w:numFmt w:val="bullet"/>
      <w:lvlText w:val="o"/>
      <w:lvlJc w:val="left"/>
      <w:pPr>
        <w:ind w:left="9480" w:hanging="360"/>
      </w:pPr>
      <w:rPr>
        <w:rFonts w:ascii="Courier New" w:hAnsi="Courier New" w:cs="Courier New" w:hint="default"/>
      </w:rPr>
    </w:lvl>
    <w:lvl w:ilvl="5" w:tplc="04100005" w:tentative="1">
      <w:start w:val="1"/>
      <w:numFmt w:val="bullet"/>
      <w:lvlText w:val=""/>
      <w:lvlJc w:val="left"/>
      <w:pPr>
        <w:ind w:left="10200" w:hanging="360"/>
      </w:pPr>
      <w:rPr>
        <w:rFonts w:ascii="Wingdings" w:hAnsi="Wingdings" w:hint="default"/>
      </w:rPr>
    </w:lvl>
    <w:lvl w:ilvl="6" w:tplc="04100001" w:tentative="1">
      <w:start w:val="1"/>
      <w:numFmt w:val="bullet"/>
      <w:lvlText w:val=""/>
      <w:lvlJc w:val="left"/>
      <w:pPr>
        <w:ind w:left="10920" w:hanging="360"/>
      </w:pPr>
      <w:rPr>
        <w:rFonts w:ascii="Symbol" w:hAnsi="Symbol" w:hint="default"/>
      </w:rPr>
    </w:lvl>
    <w:lvl w:ilvl="7" w:tplc="04100003" w:tentative="1">
      <w:start w:val="1"/>
      <w:numFmt w:val="bullet"/>
      <w:lvlText w:val="o"/>
      <w:lvlJc w:val="left"/>
      <w:pPr>
        <w:ind w:left="11640" w:hanging="360"/>
      </w:pPr>
      <w:rPr>
        <w:rFonts w:ascii="Courier New" w:hAnsi="Courier New" w:cs="Courier New" w:hint="default"/>
      </w:rPr>
    </w:lvl>
    <w:lvl w:ilvl="8" w:tplc="04100005" w:tentative="1">
      <w:start w:val="1"/>
      <w:numFmt w:val="bullet"/>
      <w:lvlText w:val=""/>
      <w:lvlJc w:val="left"/>
      <w:pPr>
        <w:ind w:left="12360" w:hanging="360"/>
      </w:pPr>
      <w:rPr>
        <w:rFonts w:ascii="Wingdings" w:hAnsi="Wingdings" w:hint="default"/>
      </w:rPr>
    </w:lvl>
  </w:abstractNum>
  <w:num w:numId="1">
    <w:abstractNumId w:val="4"/>
  </w:num>
  <w:num w:numId="2">
    <w:abstractNumId w:val="36"/>
  </w:num>
  <w:num w:numId="3">
    <w:abstractNumId w:val="26"/>
  </w:num>
  <w:num w:numId="4">
    <w:abstractNumId w:val="3"/>
  </w:num>
  <w:num w:numId="5">
    <w:abstractNumId w:val="7"/>
  </w:num>
  <w:num w:numId="6">
    <w:abstractNumId w:val="13"/>
  </w:num>
  <w:num w:numId="7">
    <w:abstractNumId w:val="33"/>
  </w:num>
  <w:num w:numId="8">
    <w:abstractNumId w:val="30"/>
  </w:num>
  <w:num w:numId="9">
    <w:abstractNumId w:val="17"/>
  </w:num>
  <w:num w:numId="10">
    <w:abstractNumId w:val="32"/>
  </w:num>
  <w:num w:numId="11">
    <w:abstractNumId w:val="23"/>
  </w:num>
  <w:num w:numId="12">
    <w:abstractNumId w:val="6"/>
  </w:num>
  <w:num w:numId="13">
    <w:abstractNumId w:val="24"/>
  </w:num>
  <w:num w:numId="14">
    <w:abstractNumId w:val="31"/>
  </w:num>
  <w:num w:numId="15">
    <w:abstractNumId w:val="20"/>
  </w:num>
  <w:num w:numId="16">
    <w:abstractNumId w:val="15"/>
  </w:num>
  <w:num w:numId="17">
    <w:abstractNumId w:val="21"/>
  </w:num>
  <w:num w:numId="18">
    <w:abstractNumId w:val="11"/>
  </w:num>
  <w:num w:numId="19">
    <w:abstractNumId w:val="35"/>
  </w:num>
  <w:num w:numId="20">
    <w:abstractNumId w:val="1"/>
  </w:num>
  <w:num w:numId="21">
    <w:abstractNumId w:val="27"/>
  </w:num>
  <w:num w:numId="22">
    <w:abstractNumId w:val="8"/>
  </w:num>
  <w:num w:numId="23">
    <w:abstractNumId w:val="5"/>
  </w:num>
  <w:num w:numId="24">
    <w:abstractNumId w:val="25"/>
  </w:num>
  <w:num w:numId="25">
    <w:abstractNumId w:val="2"/>
  </w:num>
  <w:num w:numId="26">
    <w:abstractNumId w:val="34"/>
  </w:num>
  <w:num w:numId="27">
    <w:abstractNumId w:val="22"/>
  </w:num>
  <w:num w:numId="28">
    <w:abstractNumId w:val="28"/>
  </w:num>
  <w:num w:numId="29">
    <w:abstractNumId w:val="19"/>
  </w:num>
  <w:num w:numId="30">
    <w:abstractNumId w:val="18"/>
  </w:num>
  <w:num w:numId="31">
    <w:abstractNumId w:val="29"/>
  </w:num>
  <w:num w:numId="32">
    <w:abstractNumId w:val="9"/>
  </w:num>
  <w:num w:numId="33">
    <w:abstractNumId w:val="10"/>
  </w:num>
  <w:num w:numId="34">
    <w:abstractNumId w:val="0"/>
  </w:num>
  <w:num w:numId="35">
    <w:abstractNumId w:val="16"/>
  </w:num>
  <w:num w:numId="36">
    <w:abstractNumId w:val="12"/>
  </w:num>
  <w:num w:numId="37">
    <w:abstractNumId w:val="21"/>
  </w:num>
  <w:num w:numId="38">
    <w:abstractNumId w:val="21"/>
  </w:num>
  <w:num w:numId="3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ura Casula">
    <w15:presenceInfo w15:providerId="AD" w15:userId="S-1-5-21-2574110628-1519117956-2450671803-4121"/>
  </w15:person>
  <w15:person w15:author="sconosciuto">
    <w15:presenceInfo w15:providerId="None" w15:userId="sconosciut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4C0"/>
    <w:rsid w:val="000208AA"/>
    <w:rsid w:val="00020952"/>
    <w:rsid w:val="00066DC6"/>
    <w:rsid w:val="000A2860"/>
    <w:rsid w:val="000D33C4"/>
    <w:rsid w:val="000E2EF3"/>
    <w:rsid w:val="000E3CA4"/>
    <w:rsid w:val="000F19D2"/>
    <w:rsid w:val="000F495E"/>
    <w:rsid w:val="0011254E"/>
    <w:rsid w:val="00114AE1"/>
    <w:rsid w:val="00127D87"/>
    <w:rsid w:val="001401EE"/>
    <w:rsid w:val="001521BA"/>
    <w:rsid w:val="00152D9E"/>
    <w:rsid w:val="0016162F"/>
    <w:rsid w:val="00166AC8"/>
    <w:rsid w:val="001735CB"/>
    <w:rsid w:val="00191520"/>
    <w:rsid w:val="001A71EB"/>
    <w:rsid w:val="001C3B2B"/>
    <w:rsid w:val="001D29CF"/>
    <w:rsid w:val="001E0480"/>
    <w:rsid w:val="001F74AA"/>
    <w:rsid w:val="00201808"/>
    <w:rsid w:val="002254AC"/>
    <w:rsid w:val="00226F8C"/>
    <w:rsid w:val="002504DE"/>
    <w:rsid w:val="002601AA"/>
    <w:rsid w:val="002647F0"/>
    <w:rsid w:val="00265109"/>
    <w:rsid w:val="00281DCE"/>
    <w:rsid w:val="00291356"/>
    <w:rsid w:val="002935D4"/>
    <w:rsid w:val="002A38DC"/>
    <w:rsid w:val="002A4929"/>
    <w:rsid w:val="002B2971"/>
    <w:rsid w:val="002B2EC9"/>
    <w:rsid w:val="002C3935"/>
    <w:rsid w:val="002D310D"/>
    <w:rsid w:val="002E6476"/>
    <w:rsid w:val="002F3645"/>
    <w:rsid w:val="002F7017"/>
    <w:rsid w:val="0030787B"/>
    <w:rsid w:val="00310C00"/>
    <w:rsid w:val="00310F2D"/>
    <w:rsid w:val="003156BB"/>
    <w:rsid w:val="003354B8"/>
    <w:rsid w:val="00343A1A"/>
    <w:rsid w:val="00353595"/>
    <w:rsid w:val="003760C8"/>
    <w:rsid w:val="00382297"/>
    <w:rsid w:val="003922F6"/>
    <w:rsid w:val="003A1F09"/>
    <w:rsid w:val="003B5072"/>
    <w:rsid w:val="003C3024"/>
    <w:rsid w:val="003C43AA"/>
    <w:rsid w:val="003D14A0"/>
    <w:rsid w:val="003E7AE6"/>
    <w:rsid w:val="003F7FE5"/>
    <w:rsid w:val="00405869"/>
    <w:rsid w:val="0041795E"/>
    <w:rsid w:val="00424DBC"/>
    <w:rsid w:val="00447C74"/>
    <w:rsid w:val="0045066B"/>
    <w:rsid w:val="00452D4E"/>
    <w:rsid w:val="0045403A"/>
    <w:rsid w:val="00461993"/>
    <w:rsid w:val="004836CB"/>
    <w:rsid w:val="004C5C51"/>
    <w:rsid w:val="004E79E4"/>
    <w:rsid w:val="00505115"/>
    <w:rsid w:val="00507CA2"/>
    <w:rsid w:val="00521D0B"/>
    <w:rsid w:val="005360FD"/>
    <w:rsid w:val="00540F98"/>
    <w:rsid w:val="00572007"/>
    <w:rsid w:val="0058336F"/>
    <w:rsid w:val="00587C47"/>
    <w:rsid w:val="005923BC"/>
    <w:rsid w:val="00597B58"/>
    <w:rsid w:val="005B18F8"/>
    <w:rsid w:val="005E5F00"/>
    <w:rsid w:val="006227A8"/>
    <w:rsid w:val="00624AF8"/>
    <w:rsid w:val="006309CF"/>
    <w:rsid w:val="00633682"/>
    <w:rsid w:val="00683542"/>
    <w:rsid w:val="00686DE9"/>
    <w:rsid w:val="006878B8"/>
    <w:rsid w:val="006A2BBB"/>
    <w:rsid w:val="006A46D4"/>
    <w:rsid w:val="006C14E2"/>
    <w:rsid w:val="006E624E"/>
    <w:rsid w:val="006F1166"/>
    <w:rsid w:val="006F6EC5"/>
    <w:rsid w:val="00711F9F"/>
    <w:rsid w:val="00731639"/>
    <w:rsid w:val="00740437"/>
    <w:rsid w:val="00747677"/>
    <w:rsid w:val="00764411"/>
    <w:rsid w:val="007673B7"/>
    <w:rsid w:val="00783745"/>
    <w:rsid w:val="007907F2"/>
    <w:rsid w:val="0079160A"/>
    <w:rsid w:val="00795A06"/>
    <w:rsid w:val="007A26D6"/>
    <w:rsid w:val="007A74B2"/>
    <w:rsid w:val="007D63A4"/>
    <w:rsid w:val="007E0660"/>
    <w:rsid w:val="007E13FF"/>
    <w:rsid w:val="007E4211"/>
    <w:rsid w:val="008033B0"/>
    <w:rsid w:val="008061D8"/>
    <w:rsid w:val="00831D83"/>
    <w:rsid w:val="00845CB9"/>
    <w:rsid w:val="008973DF"/>
    <w:rsid w:val="008B243C"/>
    <w:rsid w:val="008B3ECE"/>
    <w:rsid w:val="008C0DB0"/>
    <w:rsid w:val="008C4A85"/>
    <w:rsid w:val="008C5A34"/>
    <w:rsid w:val="008D7150"/>
    <w:rsid w:val="008E733A"/>
    <w:rsid w:val="008F51E1"/>
    <w:rsid w:val="008F5250"/>
    <w:rsid w:val="008F6623"/>
    <w:rsid w:val="009035AE"/>
    <w:rsid w:val="00917774"/>
    <w:rsid w:val="009236B4"/>
    <w:rsid w:val="00927B1C"/>
    <w:rsid w:val="00944298"/>
    <w:rsid w:val="00966F7C"/>
    <w:rsid w:val="00976909"/>
    <w:rsid w:val="0099527C"/>
    <w:rsid w:val="00995AD9"/>
    <w:rsid w:val="009B1F26"/>
    <w:rsid w:val="009B7E5E"/>
    <w:rsid w:val="009D7BB2"/>
    <w:rsid w:val="009F19E7"/>
    <w:rsid w:val="009F320C"/>
    <w:rsid w:val="00A0664C"/>
    <w:rsid w:val="00A1056D"/>
    <w:rsid w:val="00A10CDD"/>
    <w:rsid w:val="00A24CCD"/>
    <w:rsid w:val="00A25223"/>
    <w:rsid w:val="00A26A6F"/>
    <w:rsid w:val="00A27654"/>
    <w:rsid w:val="00A306A3"/>
    <w:rsid w:val="00A402B2"/>
    <w:rsid w:val="00A50879"/>
    <w:rsid w:val="00A528CE"/>
    <w:rsid w:val="00A55363"/>
    <w:rsid w:val="00A5614D"/>
    <w:rsid w:val="00A62608"/>
    <w:rsid w:val="00A63181"/>
    <w:rsid w:val="00A653AD"/>
    <w:rsid w:val="00A943A1"/>
    <w:rsid w:val="00AA565F"/>
    <w:rsid w:val="00AB1480"/>
    <w:rsid w:val="00AC142B"/>
    <w:rsid w:val="00AD3591"/>
    <w:rsid w:val="00AE68F6"/>
    <w:rsid w:val="00AF1E87"/>
    <w:rsid w:val="00B1526C"/>
    <w:rsid w:val="00B21705"/>
    <w:rsid w:val="00B24949"/>
    <w:rsid w:val="00B301FF"/>
    <w:rsid w:val="00B311E4"/>
    <w:rsid w:val="00B31410"/>
    <w:rsid w:val="00B43547"/>
    <w:rsid w:val="00B532EE"/>
    <w:rsid w:val="00B90985"/>
    <w:rsid w:val="00BB1468"/>
    <w:rsid w:val="00BB24C0"/>
    <w:rsid w:val="00BC4DD7"/>
    <w:rsid w:val="00BD1190"/>
    <w:rsid w:val="00BD5B0D"/>
    <w:rsid w:val="00BE51BD"/>
    <w:rsid w:val="00C0302D"/>
    <w:rsid w:val="00C309F3"/>
    <w:rsid w:val="00C32578"/>
    <w:rsid w:val="00C35D07"/>
    <w:rsid w:val="00C36652"/>
    <w:rsid w:val="00C41D28"/>
    <w:rsid w:val="00C455CE"/>
    <w:rsid w:val="00C457B8"/>
    <w:rsid w:val="00C56EB1"/>
    <w:rsid w:val="00C666AE"/>
    <w:rsid w:val="00C73103"/>
    <w:rsid w:val="00C73753"/>
    <w:rsid w:val="00C76D8C"/>
    <w:rsid w:val="00C86EE2"/>
    <w:rsid w:val="00C90070"/>
    <w:rsid w:val="00CA076F"/>
    <w:rsid w:val="00CA5484"/>
    <w:rsid w:val="00CA68EE"/>
    <w:rsid w:val="00CB07F0"/>
    <w:rsid w:val="00CB08AD"/>
    <w:rsid w:val="00CC15E6"/>
    <w:rsid w:val="00CC3D8C"/>
    <w:rsid w:val="00CC7D1B"/>
    <w:rsid w:val="00CD6605"/>
    <w:rsid w:val="00CD6CD5"/>
    <w:rsid w:val="00CE7327"/>
    <w:rsid w:val="00CF355F"/>
    <w:rsid w:val="00CF4CD8"/>
    <w:rsid w:val="00D04FDF"/>
    <w:rsid w:val="00D129C7"/>
    <w:rsid w:val="00D24E4E"/>
    <w:rsid w:val="00D31465"/>
    <w:rsid w:val="00D31E72"/>
    <w:rsid w:val="00D32A96"/>
    <w:rsid w:val="00D51592"/>
    <w:rsid w:val="00D53BE7"/>
    <w:rsid w:val="00D56000"/>
    <w:rsid w:val="00D63468"/>
    <w:rsid w:val="00D74754"/>
    <w:rsid w:val="00D76651"/>
    <w:rsid w:val="00D770FA"/>
    <w:rsid w:val="00D85613"/>
    <w:rsid w:val="00DE0610"/>
    <w:rsid w:val="00DE2D9E"/>
    <w:rsid w:val="00DF1AC2"/>
    <w:rsid w:val="00E079FF"/>
    <w:rsid w:val="00E31BC0"/>
    <w:rsid w:val="00E42355"/>
    <w:rsid w:val="00E5730D"/>
    <w:rsid w:val="00E57C05"/>
    <w:rsid w:val="00E85E22"/>
    <w:rsid w:val="00EB3AE7"/>
    <w:rsid w:val="00EC31FA"/>
    <w:rsid w:val="00EC3C6F"/>
    <w:rsid w:val="00ED523E"/>
    <w:rsid w:val="00EE186B"/>
    <w:rsid w:val="00EE3E2F"/>
    <w:rsid w:val="00F051F2"/>
    <w:rsid w:val="00F1392E"/>
    <w:rsid w:val="00F3533B"/>
    <w:rsid w:val="00F4545C"/>
    <w:rsid w:val="00F60BD4"/>
    <w:rsid w:val="00F63C2E"/>
    <w:rsid w:val="00F7019F"/>
    <w:rsid w:val="00FA5C89"/>
    <w:rsid w:val="00FB4F0C"/>
    <w:rsid w:val="00FD5F7D"/>
    <w:rsid w:val="00FE2800"/>
    <w:rsid w:val="00FE37B7"/>
    <w:rsid w:val="00FF217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0ADE85"/>
  <w15:docId w15:val="{76099C82-A263-4FF8-A63D-B63C1403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18"/>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5869"/>
    <w:pPr>
      <w:spacing w:before="100" w:after="100" w:line="240" w:lineRule="auto"/>
    </w:pPr>
  </w:style>
  <w:style w:type="paragraph" w:styleId="Titolo1">
    <w:name w:val="heading 1"/>
    <w:basedOn w:val="Normale"/>
    <w:next w:val="Normale"/>
    <w:link w:val="Titolo1Carattere"/>
    <w:uiPriority w:val="99"/>
    <w:qFormat/>
    <w:rsid w:val="00FE37B7"/>
    <w:pPr>
      <w:keepNext/>
      <w:keepLines/>
      <w:spacing w:before="480" w:after="0" w:line="276" w:lineRule="auto"/>
      <w:jc w:val="both"/>
      <w:outlineLvl w:val="0"/>
    </w:pPr>
    <w:rPr>
      <w:rFonts w:ascii="Futura Std Book" w:eastAsia="Times New Roman" w:hAnsi="Futura Std Book" w:cs="Times New Roman"/>
      <w:b/>
      <w:bCs/>
      <w:caps/>
      <w:color w:val="365F91"/>
      <w:sz w:val="28"/>
      <w:szCs w:val="28"/>
      <w:lang w:val="x-none" w:eastAsia="x-none"/>
    </w:rPr>
  </w:style>
  <w:style w:type="paragraph" w:styleId="Titolo3">
    <w:name w:val="heading 3"/>
    <w:basedOn w:val="Normale"/>
    <w:next w:val="Normale"/>
    <w:link w:val="Titolo3Carattere"/>
    <w:uiPriority w:val="9"/>
    <w:qFormat/>
    <w:rsid w:val="00FE37B7"/>
    <w:pPr>
      <w:keepNext/>
      <w:keepLines/>
      <w:numPr>
        <w:numId w:val="17"/>
      </w:numPr>
      <w:spacing w:before="200" w:after="0" w:line="276" w:lineRule="auto"/>
      <w:jc w:val="both"/>
      <w:outlineLvl w:val="2"/>
    </w:pPr>
    <w:rPr>
      <w:rFonts w:ascii="Futura Std Book" w:eastAsia="Times New Roman" w:hAnsi="Futura Std Book" w:cs="Times New Roman"/>
      <w:b/>
      <w:bCs/>
      <w:color w:val="4F81BD"/>
      <w:sz w:val="20"/>
      <w:szCs w:val="20"/>
      <w:lang w:val="x-none"/>
    </w:rPr>
  </w:style>
  <w:style w:type="paragraph" w:styleId="Titolo4">
    <w:name w:val="heading 4"/>
    <w:basedOn w:val="Normale"/>
    <w:next w:val="Normale"/>
    <w:link w:val="Titolo4Carattere"/>
    <w:uiPriority w:val="9"/>
    <w:unhideWhenUsed/>
    <w:qFormat/>
    <w:rsid w:val="006A46D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24C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BB24C0"/>
  </w:style>
  <w:style w:type="paragraph" w:styleId="Pidipagina">
    <w:name w:val="footer"/>
    <w:basedOn w:val="Normale"/>
    <w:link w:val="PidipaginaCarattere"/>
    <w:uiPriority w:val="99"/>
    <w:unhideWhenUsed/>
    <w:rsid w:val="00BB24C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B24C0"/>
  </w:style>
  <w:style w:type="paragraph" w:styleId="Testofumetto">
    <w:name w:val="Balloon Text"/>
    <w:basedOn w:val="Normale"/>
    <w:link w:val="TestofumettoCarattere"/>
    <w:uiPriority w:val="99"/>
    <w:semiHidden/>
    <w:unhideWhenUsed/>
    <w:rsid w:val="00BB24C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B24C0"/>
    <w:rPr>
      <w:rFonts w:ascii="Tahoma" w:hAnsi="Tahoma" w:cs="Tahoma"/>
      <w:sz w:val="16"/>
      <w:szCs w:val="16"/>
    </w:rPr>
  </w:style>
  <w:style w:type="table" w:styleId="Grigliatabella">
    <w:name w:val="Table Grid"/>
    <w:basedOn w:val="Tabellanormale"/>
    <w:uiPriority w:val="59"/>
    <w:rsid w:val="00592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0E3CA4"/>
    <w:rPr>
      <w:color w:val="0000FF" w:themeColor="hyperlink"/>
      <w:u w:val="single"/>
    </w:rPr>
  </w:style>
  <w:style w:type="paragraph" w:styleId="Paragrafoelenco">
    <w:name w:val="List Paragraph"/>
    <w:basedOn w:val="Normale"/>
    <w:uiPriority w:val="34"/>
    <w:qFormat/>
    <w:rsid w:val="008D7150"/>
    <w:pPr>
      <w:ind w:left="720"/>
      <w:contextualSpacing/>
    </w:pPr>
  </w:style>
  <w:style w:type="paragraph" w:customStyle="1" w:styleId="Elencopuntato1">
    <w:name w:val="Elenco puntato 1"/>
    <w:basedOn w:val="Normale"/>
    <w:link w:val="Elencopuntato1Carattere"/>
    <w:qFormat/>
    <w:rsid w:val="00C36652"/>
    <w:pPr>
      <w:numPr>
        <w:numId w:val="4"/>
      </w:numPr>
      <w:suppressAutoHyphens/>
      <w:spacing w:before="60" w:after="60"/>
      <w:ind w:left="357" w:hanging="357"/>
    </w:pPr>
    <w:rPr>
      <w:rFonts w:eastAsia="Times New Roman" w:cs="Times New Roman"/>
      <w:color w:val="000000"/>
      <w:szCs w:val="20"/>
      <w:lang w:val="en-US" w:eastAsia="it-IT"/>
    </w:rPr>
  </w:style>
  <w:style w:type="paragraph" w:customStyle="1" w:styleId="Elencopuntato2">
    <w:name w:val="Elenco puntato 2"/>
    <w:basedOn w:val="Normale"/>
    <w:link w:val="Elencopuntato2Carattere"/>
    <w:qFormat/>
    <w:rsid w:val="00C36652"/>
    <w:pPr>
      <w:numPr>
        <w:numId w:val="3"/>
      </w:numPr>
      <w:suppressAutoHyphens/>
      <w:spacing w:before="60" w:after="60"/>
      <w:jc w:val="both"/>
    </w:pPr>
    <w:rPr>
      <w:rFonts w:eastAsia="Times New Roman" w:cs="Times New Roman"/>
      <w:color w:val="000000"/>
      <w:szCs w:val="20"/>
      <w:lang w:val="en-US" w:eastAsia="it-IT"/>
    </w:rPr>
  </w:style>
  <w:style w:type="character" w:customStyle="1" w:styleId="Elencopuntato1Carattere">
    <w:name w:val="Elenco puntato 1 Carattere"/>
    <w:basedOn w:val="Carpredefinitoparagrafo"/>
    <w:link w:val="Elencopuntato1"/>
    <w:rsid w:val="00C36652"/>
    <w:rPr>
      <w:rFonts w:eastAsia="Times New Roman" w:cs="Times New Roman"/>
      <w:color w:val="000000"/>
      <w:szCs w:val="20"/>
      <w:lang w:val="en-US" w:eastAsia="it-IT"/>
    </w:rPr>
  </w:style>
  <w:style w:type="character" w:customStyle="1" w:styleId="Elencopuntato2Carattere">
    <w:name w:val="Elenco puntato 2 Carattere"/>
    <w:basedOn w:val="Elencopuntato1Carattere"/>
    <w:link w:val="Elencopuntato2"/>
    <w:rsid w:val="00C36652"/>
    <w:rPr>
      <w:rFonts w:eastAsia="Times New Roman" w:cs="Times New Roman"/>
      <w:color w:val="000000"/>
      <w:szCs w:val="20"/>
      <w:lang w:val="en-US" w:eastAsia="it-IT"/>
    </w:rPr>
  </w:style>
  <w:style w:type="table" w:customStyle="1" w:styleId="TabellaSardegnaIT">
    <w:name w:val="Tabella Sardegna IT"/>
    <w:basedOn w:val="Grigliatabella"/>
    <w:uiPriority w:val="99"/>
    <w:rsid w:val="00CA68EE"/>
    <w:pPr>
      <w:spacing w:before="60" w:after="60"/>
    </w:pPr>
    <w:rPr>
      <w:rFonts w:cstheme="minorBidi"/>
      <w:sz w:val="16"/>
    </w:rPr>
    <w:tblP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Pr>
    <w:tcPr>
      <w:vAlign w:val="center"/>
    </w:tcPr>
    <w:tblStylePr w:type="firstRow">
      <w:pPr>
        <w:wordWrap/>
        <w:spacing w:beforeLines="0" w:before="60" w:beforeAutospacing="0" w:afterLines="0" w:after="60" w:afterAutospacing="0" w:line="240" w:lineRule="auto"/>
        <w:contextualSpacing w:val="0"/>
        <w:jc w:val="center"/>
      </w:pPr>
      <w:rPr>
        <w:rFonts w:ascii="Arial" w:hAnsi="Arial"/>
        <w:b w:val="0"/>
        <w:i/>
        <w:color w:val="auto"/>
        <w:sz w:val="16"/>
      </w:rPr>
      <w:tblPr/>
      <w:tcPr>
        <w:shd w:val="clear" w:color="auto" w:fill="F2F2F2" w:themeFill="background1" w:themeFillShade="F2"/>
      </w:tcPr>
    </w:tblStylePr>
    <w:tblStylePr w:type="lastRow">
      <w:pPr>
        <w:wordWrap/>
        <w:spacing w:beforeLines="0" w:before="60" w:beforeAutospacing="0" w:afterLines="0" w:after="60" w:afterAutospacing="0" w:line="240" w:lineRule="auto"/>
        <w:contextualSpacing w:val="0"/>
        <w:jc w:val="left"/>
      </w:pPr>
      <w:rPr>
        <w:rFonts w:ascii="Arial" w:hAnsi="Arial"/>
        <w:sz w:val="16"/>
      </w:rPr>
    </w:tblStylePr>
  </w:style>
  <w:style w:type="paragraph" w:customStyle="1" w:styleId="caricafirma">
    <w:name w:val="carica firma"/>
    <w:basedOn w:val="Normale"/>
    <w:next w:val="nomefirma"/>
    <w:rsid w:val="002A38DC"/>
    <w:pPr>
      <w:spacing w:before="840" w:after="0" w:line="360" w:lineRule="exact"/>
      <w:ind w:left="5670"/>
      <w:jc w:val="center"/>
    </w:pPr>
    <w:rPr>
      <w:rFonts w:ascii="Futura Std Book" w:eastAsia="Times New Roman" w:hAnsi="Futura Std Book" w:cs="Times New Roman"/>
      <w:b/>
      <w:szCs w:val="20"/>
      <w:lang w:eastAsia="it-IT"/>
    </w:rPr>
  </w:style>
  <w:style w:type="paragraph" w:customStyle="1" w:styleId="nomefirma">
    <w:name w:val="nome firma"/>
    <w:basedOn w:val="Normale"/>
    <w:rsid w:val="002A38DC"/>
    <w:pPr>
      <w:spacing w:before="0" w:after="0" w:line="360" w:lineRule="exact"/>
      <w:ind w:left="5670"/>
      <w:jc w:val="center"/>
    </w:pPr>
    <w:rPr>
      <w:rFonts w:ascii="Futura Std Book" w:eastAsia="Times New Roman" w:hAnsi="Futura Std Book" w:cs="Times New Roman"/>
      <w:szCs w:val="20"/>
      <w:lang w:eastAsia="it-IT"/>
    </w:rPr>
  </w:style>
  <w:style w:type="paragraph" w:customStyle="1" w:styleId="Normalelt">
    <w:name w:val="Normale lt"/>
    <w:basedOn w:val="Normale"/>
    <w:rsid w:val="002A38DC"/>
    <w:pPr>
      <w:spacing w:before="120" w:after="120" w:line="360" w:lineRule="exact"/>
    </w:pPr>
    <w:rPr>
      <w:rFonts w:eastAsia="Times New Roman"/>
      <w:sz w:val="20"/>
      <w:szCs w:val="24"/>
      <w:lang w:eastAsia="it-IT"/>
    </w:rPr>
  </w:style>
  <w:style w:type="paragraph" w:customStyle="1" w:styleId="Oggetto">
    <w:name w:val="Oggetto"/>
    <w:basedOn w:val="Normale"/>
    <w:next w:val="Normalelt"/>
    <w:rsid w:val="002A38DC"/>
    <w:pPr>
      <w:spacing w:before="480" w:after="480"/>
      <w:ind w:left="1134" w:hanging="1134"/>
    </w:pPr>
    <w:rPr>
      <w:rFonts w:ascii="Futura Std Book" w:eastAsia="Times New Roman" w:hAnsi="Futura Std Book"/>
      <w:b/>
      <w:bCs/>
      <w:szCs w:val="20"/>
      <w:lang w:eastAsia="it-IT"/>
    </w:rPr>
  </w:style>
  <w:style w:type="character" w:styleId="Rimandonotaapidipagina">
    <w:name w:val="footnote reference"/>
    <w:aliases w:val="Footnote symbol,Nota a piè di pagina,Ref,de nota al pie,Ref1,de nota al pie1,Ref2,de nota al pie2,Ref11,de nota al pie11,BVI fnr,Rimando nota a piè di pagina1"/>
    <w:uiPriority w:val="99"/>
    <w:rsid w:val="002A38DC"/>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2A38DC"/>
    <w:pPr>
      <w:suppressAutoHyphens/>
      <w:spacing w:before="0" w:after="240"/>
      <w:ind w:left="357" w:hanging="357"/>
      <w:jc w:val="both"/>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2A38DC"/>
    <w:rPr>
      <w:rFonts w:ascii="Times New Roman" w:eastAsia="Times New Roman" w:hAnsi="Times New Roman" w:cs="Times New Roman"/>
      <w:sz w:val="20"/>
      <w:szCs w:val="20"/>
      <w:lang w:val="en-GB" w:eastAsia="ar-SA"/>
    </w:rPr>
  </w:style>
  <w:style w:type="character" w:styleId="Collegamentovisitato">
    <w:name w:val="FollowedHyperlink"/>
    <w:basedOn w:val="Carpredefinitoparagrafo"/>
    <w:uiPriority w:val="99"/>
    <w:semiHidden/>
    <w:unhideWhenUsed/>
    <w:rsid w:val="00927B1C"/>
    <w:rPr>
      <w:color w:val="800080" w:themeColor="followedHyperlink"/>
      <w:u w:val="single"/>
    </w:rPr>
  </w:style>
  <w:style w:type="table" w:customStyle="1" w:styleId="TabellaSardegnaIT1">
    <w:name w:val="Tabella Sardegna IT1"/>
    <w:basedOn w:val="Grigliatabella"/>
    <w:uiPriority w:val="99"/>
    <w:rsid w:val="008061D8"/>
    <w:pPr>
      <w:spacing w:before="60" w:after="60"/>
    </w:pPr>
    <w:rPr>
      <w:rFonts w:cstheme="minorBidi"/>
      <w:sz w:val="16"/>
    </w:rPr>
    <w:tblP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Pr>
    <w:tcPr>
      <w:vAlign w:val="center"/>
    </w:tcPr>
    <w:tblStylePr w:type="firstRow">
      <w:pPr>
        <w:wordWrap/>
        <w:spacing w:beforeLines="0" w:before="60" w:beforeAutospacing="0" w:afterLines="0" w:after="60" w:afterAutospacing="0" w:line="240" w:lineRule="auto"/>
        <w:contextualSpacing w:val="0"/>
        <w:jc w:val="center"/>
      </w:pPr>
      <w:rPr>
        <w:rFonts w:ascii="Arial" w:hAnsi="Arial"/>
        <w:b w:val="0"/>
        <w:i/>
        <w:color w:val="auto"/>
        <w:sz w:val="16"/>
      </w:rPr>
      <w:tblPr/>
      <w:tcPr>
        <w:shd w:val="clear" w:color="auto" w:fill="F2F2F2" w:themeFill="background1" w:themeFillShade="F2"/>
      </w:tcPr>
    </w:tblStylePr>
    <w:tblStylePr w:type="lastRow">
      <w:pPr>
        <w:wordWrap/>
        <w:spacing w:beforeLines="0" w:before="60" w:beforeAutospacing="0" w:afterLines="0" w:after="60" w:afterAutospacing="0" w:line="240" w:lineRule="auto"/>
        <w:contextualSpacing w:val="0"/>
        <w:jc w:val="left"/>
      </w:pPr>
      <w:rPr>
        <w:rFonts w:ascii="Arial" w:hAnsi="Arial"/>
        <w:sz w:val="16"/>
      </w:rPr>
    </w:tblStylePr>
  </w:style>
  <w:style w:type="table" w:customStyle="1" w:styleId="TabellaSardegnaIT2">
    <w:name w:val="Tabella Sardegna IT2"/>
    <w:basedOn w:val="Grigliatabella"/>
    <w:uiPriority w:val="99"/>
    <w:rsid w:val="00540F98"/>
    <w:pPr>
      <w:spacing w:before="60" w:after="60"/>
    </w:pPr>
    <w:rPr>
      <w:rFonts w:cstheme="minorBidi"/>
      <w:sz w:val="16"/>
    </w:rPr>
    <w:tblP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Pr>
    <w:tcPr>
      <w:vAlign w:val="center"/>
    </w:tcPr>
    <w:tblStylePr w:type="firstRow">
      <w:pPr>
        <w:wordWrap/>
        <w:spacing w:beforeLines="0" w:before="60" w:beforeAutospacing="0" w:afterLines="0" w:after="60" w:afterAutospacing="0" w:line="240" w:lineRule="auto"/>
        <w:contextualSpacing w:val="0"/>
        <w:jc w:val="center"/>
      </w:pPr>
      <w:rPr>
        <w:rFonts w:ascii="Arial" w:hAnsi="Arial"/>
        <w:b w:val="0"/>
        <w:i/>
        <w:color w:val="auto"/>
        <w:sz w:val="16"/>
      </w:rPr>
      <w:tblPr/>
      <w:tcPr>
        <w:shd w:val="clear" w:color="auto" w:fill="F2F2F2" w:themeFill="background1" w:themeFillShade="F2"/>
      </w:tcPr>
    </w:tblStylePr>
    <w:tblStylePr w:type="lastRow">
      <w:pPr>
        <w:wordWrap/>
        <w:spacing w:beforeLines="0" w:before="60" w:beforeAutospacing="0" w:afterLines="0" w:after="60" w:afterAutospacing="0" w:line="240" w:lineRule="auto"/>
        <w:contextualSpacing w:val="0"/>
        <w:jc w:val="left"/>
      </w:pPr>
      <w:rPr>
        <w:rFonts w:ascii="Arial" w:hAnsi="Arial"/>
        <w:sz w:val="16"/>
      </w:rPr>
    </w:tblStylePr>
  </w:style>
  <w:style w:type="table" w:customStyle="1" w:styleId="TabellaSardegnaIT3">
    <w:name w:val="Tabella Sardegna IT3"/>
    <w:basedOn w:val="Grigliatabella"/>
    <w:uiPriority w:val="99"/>
    <w:rsid w:val="00CD6CD5"/>
    <w:pPr>
      <w:spacing w:before="60" w:after="60"/>
    </w:pPr>
    <w:rPr>
      <w:rFonts w:cstheme="minorBidi"/>
      <w:sz w:val="16"/>
    </w:rPr>
    <w:tblP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Pr>
    <w:tcPr>
      <w:vAlign w:val="center"/>
    </w:tcPr>
    <w:tblStylePr w:type="firstRow">
      <w:pPr>
        <w:wordWrap/>
        <w:spacing w:beforeLines="0" w:before="60" w:beforeAutospacing="0" w:afterLines="0" w:after="60" w:afterAutospacing="0" w:line="240" w:lineRule="auto"/>
        <w:contextualSpacing w:val="0"/>
        <w:jc w:val="center"/>
      </w:pPr>
      <w:rPr>
        <w:rFonts w:ascii="Arial" w:hAnsi="Arial"/>
        <w:b w:val="0"/>
        <w:i/>
        <w:color w:val="auto"/>
        <w:sz w:val="16"/>
      </w:rPr>
      <w:tblPr/>
      <w:tcPr>
        <w:shd w:val="clear" w:color="auto" w:fill="F2F2F2" w:themeFill="background1" w:themeFillShade="F2"/>
      </w:tcPr>
    </w:tblStylePr>
    <w:tblStylePr w:type="lastRow">
      <w:pPr>
        <w:wordWrap/>
        <w:spacing w:beforeLines="0" w:before="60" w:beforeAutospacing="0" w:afterLines="0" w:after="60" w:afterAutospacing="0" w:line="240" w:lineRule="auto"/>
        <w:contextualSpacing w:val="0"/>
        <w:jc w:val="left"/>
      </w:pPr>
      <w:rPr>
        <w:rFonts w:ascii="Arial" w:hAnsi="Arial"/>
        <w:sz w:val="16"/>
      </w:rPr>
    </w:tblStylePr>
  </w:style>
  <w:style w:type="character" w:customStyle="1" w:styleId="Titolo1Carattere">
    <w:name w:val="Titolo 1 Carattere"/>
    <w:basedOn w:val="Carpredefinitoparagrafo"/>
    <w:link w:val="Titolo1"/>
    <w:uiPriority w:val="99"/>
    <w:rsid w:val="00FE37B7"/>
    <w:rPr>
      <w:rFonts w:ascii="Futura Std Book" w:eastAsia="Times New Roman" w:hAnsi="Futura Std Book" w:cs="Times New Roman"/>
      <w:b/>
      <w:bCs/>
      <w:caps/>
      <w:color w:val="365F91"/>
      <w:sz w:val="28"/>
      <w:szCs w:val="28"/>
      <w:lang w:val="x-none" w:eastAsia="x-none"/>
    </w:rPr>
  </w:style>
  <w:style w:type="character" w:customStyle="1" w:styleId="Titolo3Carattere">
    <w:name w:val="Titolo 3 Carattere"/>
    <w:basedOn w:val="Carpredefinitoparagrafo"/>
    <w:link w:val="Titolo3"/>
    <w:uiPriority w:val="9"/>
    <w:rsid w:val="00FE37B7"/>
    <w:rPr>
      <w:rFonts w:ascii="Futura Std Book" w:eastAsia="Times New Roman" w:hAnsi="Futura Std Book" w:cs="Times New Roman"/>
      <w:b/>
      <w:bCs/>
      <w:color w:val="4F81BD"/>
      <w:sz w:val="20"/>
      <w:szCs w:val="20"/>
      <w:lang w:val="x-none"/>
    </w:rPr>
  </w:style>
  <w:style w:type="paragraph" w:styleId="Sommario3">
    <w:name w:val="toc 3"/>
    <w:basedOn w:val="Normale"/>
    <w:next w:val="Normale"/>
    <w:autoRedefine/>
    <w:uiPriority w:val="39"/>
    <w:rsid w:val="00FE37B7"/>
    <w:pPr>
      <w:tabs>
        <w:tab w:val="left" w:pos="851"/>
        <w:tab w:val="right" w:leader="dot" w:pos="9628"/>
      </w:tabs>
      <w:spacing w:before="0" w:after="160" w:line="276" w:lineRule="auto"/>
      <w:ind w:left="400"/>
      <w:jc w:val="both"/>
    </w:pPr>
    <w:rPr>
      <w:rFonts w:eastAsia="Times New Roman"/>
      <w:sz w:val="20"/>
      <w:szCs w:val="20"/>
    </w:rPr>
  </w:style>
  <w:style w:type="paragraph" w:styleId="Sommario1">
    <w:name w:val="toc 1"/>
    <w:basedOn w:val="Normale"/>
    <w:next w:val="Normale"/>
    <w:autoRedefine/>
    <w:uiPriority w:val="39"/>
    <w:rsid w:val="00FE37B7"/>
    <w:pPr>
      <w:tabs>
        <w:tab w:val="right" w:leader="dot" w:pos="9628"/>
      </w:tabs>
      <w:spacing w:before="0" w:after="160" w:line="276" w:lineRule="auto"/>
      <w:jc w:val="both"/>
    </w:pPr>
    <w:rPr>
      <w:rFonts w:eastAsia="Times New Roman"/>
      <w:sz w:val="20"/>
      <w:szCs w:val="20"/>
    </w:rPr>
  </w:style>
  <w:style w:type="paragraph" w:styleId="Titolosommario">
    <w:name w:val="TOC Heading"/>
    <w:basedOn w:val="Titolo1"/>
    <w:next w:val="Normale"/>
    <w:uiPriority w:val="99"/>
    <w:qFormat/>
    <w:rsid w:val="00FE37B7"/>
    <w:pPr>
      <w:jc w:val="left"/>
      <w:outlineLvl w:val="9"/>
    </w:pPr>
    <w:rPr>
      <w:caps w:val="0"/>
    </w:rPr>
  </w:style>
  <w:style w:type="character" w:styleId="Rimandocommento">
    <w:name w:val="annotation reference"/>
    <w:basedOn w:val="Carpredefinitoparagrafo"/>
    <w:uiPriority w:val="99"/>
    <w:semiHidden/>
    <w:unhideWhenUsed/>
    <w:rsid w:val="002935D4"/>
    <w:rPr>
      <w:sz w:val="16"/>
      <w:szCs w:val="16"/>
    </w:rPr>
  </w:style>
  <w:style w:type="paragraph" w:styleId="Testocommento">
    <w:name w:val="annotation text"/>
    <w:basedOn w:val="Normale"/>
    <w:link w:val="TestocommentoCarattere"/>
    <w:uiPriority w:val="99"/>
    <w:semiHidden/>
    <w:unhideWhenUsed/>
    <w:rsid w:val="002935D4"/>
    <w:rPr>
      <w:sz w:val="20"/>
      <w:szCs w:val="20"/>
    </w:rPr>
  </w:style>
  <w:style w:type="character" w:customStyle="1" w:styleId="TestocommentoCarattere">
    <w:name w:val="Testo commento Carattere"/>
    <w:basedOn w:val="Carpredefinitoparagrafo"/>
    <w:link w:val="Testocommento"/>
    <w:uiPriority w:val="99"/>
    <w:semiHidden/>
    <w:rsid w:val="002935D4"/>
    <w:rPr>
      <w:sz w:val="20"/>
      <w:szCs w:val="20"/>
    </w:rPr>
  </w:style>
  <w:style w:type="paragraph" w:styleId="Soggettocommento">
    <w:name w:val="annotation subject"/>
    <w:basedOn w:val="Testocommento"/>
    <w:next w:val="Testocommento"/>
    <w:link w:val="SoggettocommentoCarattere"/>
    <w:uiPriority w:val="99"/>
    <w:semiHidden/>
    <w:unhideWhenUsed/>
    <w:rsid w:val="002935D4"/>
    <w:rPr>
      <w:b/>
      <w:bCs/>
    </w:rPr>
  </w:style>
  <w:style w:type="character" w:customStyle="1" w:styleId="SoggettocommentoCarattere">
    <w:name w:val="Soggetto commento Carattere"/>
    <w:basedOn w:val="TestocommentoCarattere"/>
    <w:link w:val="Soggettocommento"/>
    <w:uiPriority w:val="99"/>
    <w:semiHidden/>
    <w:rsid w:val="002935D4"/>
    <w:rPr>
      <w:b/>
      <w:bCs/>
      <w:sz w:val="20"/>
      <w:szCs w:val="20"/>
    </w:rPr>
  </w:style>
  <w:style w:type="character" w:customStyle="1" w:styleId="Titolo4Carattere">
    <w:name w:val="Titolo 4 Carattere"/>
    <w:basedOn w:val="Carpredefinitoparagrafo"/>
    <w:link w:val="Titolo4"/>
    <w:uiPriority w:val="9"/>
    <w:rsid w:val="006A46D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69396-881F-46CE-BDD4-194A99BD3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3893</Words>
  <Characters>22191</Characters>
  <Application>Microsoft Office Word</Application>
  <DocSecurity>0</DocSecurity>
  <Lines>184</Lines>
  <Paragraphs>52</Paragraphs>
  <ScaleCrop>false</ScaleCrop>
  <HeadingPairs>
    <vt:vector size="2" baseType="variant">
      <vt:variant>
        <vt:lpstr>Titolo</vt:lpstr>
      </vt:variant>
      <vt:variant>
        <vt:i4>1</vt:i4>
      </vt:variant>
    </vt:vector>
  </HeadingPairs>
  <TitlesOfParts>
    <vt:vector size="1" baseType="lpstr">
      <vt:lpstr/>
    </vt:vector>
  </TitlesOfParts>
  <Company>Your Company Name</Company>
  <LinksUpToDate>false</LinksUpToDate>
  <CharactersWithSpaces>26032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Laura Casula</cp:lastModifiedBy>
  <cp:revision>13</cp:revision>
  <cp:lastPrinted>2019-05-27T07:54:00Z</cp:lastPrinted>
  <dcterms:created xsi:type="dcterms:W3CDTF">2018-11-16T11:26:00Z</dcterms:created>
  <dcterms:modified xsi:type="dcterms:W3CDTF">2019-05-27T07:56:00Z</dcterms:modified>
</cp:coreProperties>
</file>